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D2844AB" w:rsidR="009D60D5" w:rsidRPr="001B5605" w:rsidRDefault="0011622D"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6D78A6">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7FF42F2" w:rsidR="00741D2D" w:rsidRPr="001B5605" w:rsidRDefault="006D78A6" w:rsidP="00996FEA">
            <w:pPr>
              <w:rPr>
                <w:rFonts w:asciiTheme="minorHAnsi" w:hAnsiTheme="minorHAnsi" w:cs="Arial"/>
                <w:sz w:val="24"/>
              </w:rPr>
            </w:pPr>
            <w:r w:rsidRPr="006D78A6">
              <w:rPr>
                <w:rFonts w:asciiTheme="minorHAnsi" w:hAnsiTheme="minorHAnsi" w:cs="Arial"/>
                <w:i/>
                <w:sz w:val="24"/>
              </w:rPr>
              <w:t>Soutien technique à la mise en œuvre de pratiques de budgétisation écologique pour les collectivités locales en France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71F2ECDD"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5674016B" w:rsidR="00554974" w:rsidRPr="0011622D"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r w:rsidR="0011622D">
              <w:rPr>
                <w:rFonts w:asciiTheme="minorHAnsi" w:hAnsiTheme="minorHAnsi" w:cstheme="minorHAnsi"/>
                <w:sz w:val="22"/>
                <w:szCs w:val="22"/>
              </w:rPr>
              <w:t>P</w:t>
            </w:r>
            <w:r w:rsidRPr="0011622D">
              <w:rPr>
                <w:rFonts w:asciiTheme="minorHAnsi" w:hAnsiTheme="minorHAnsi" w:cstheme="minorHAnsi"/>
                <w:sz w:val="22"/>
                <w:szCs w:val="22"/>
              </w:rPr>
              <w:t xml:space="preserve">rocédure adaptée en application </w:t>
            </w:r>
            <w:r w:rsidR="00554974" w:rsidRPr="0011622D">
              <w:rPr>
                <w:rFonts w:asciiTheme="minorHAnsi" w:hAnsiTheme="minorHAnsi" w:cstheme="minorHAnsi"/>
                <w:sz w:val="22"/>
                <w:szCs w:val="22"/>
              </w:rPr>
              <w:t>des articles L. 2123-1 et R. 2123-1 au R. 2123-7 du CCP</w:t>
            </w:r>
          </w:p>
          <w:p w14:paraId="42614EF7" w14:textId="4019AC31"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11622D">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11622D">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11622D">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11622D">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11622D">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11622D">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11622D">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11622D">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11622D">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11622D">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11622D">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11622D">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11622D">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11622D">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11622D">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11622D">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11622D">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11622D">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11622D">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11622D">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11622D">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11622D">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11622D">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11622D">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11622D">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11622D">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11622D">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11622D">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11622D">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11622D">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11622D">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11622D">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11622D">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11622D">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11622D">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11622D">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11622D">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11622D">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11622D">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11622D">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11622D">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11622D">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D5CD8B5"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w:t>
      </w:r>
      <w:r w:rsidR="006D78A6">
        <w:rPr>
          <w:rFonts w:asciiTheme="minorHAnsi" w:hAnsiTheme="minorHAnsi" w:cs="Arial"/>
          <w:sz w:val="22"/>
        </w:rPr>
        <w:t xml:space="preserve"> cadre du projet de coopération</w:t>
      </w:r>
      <w:r w:rsidRPr="00A86E43">
        <w:rPr>
          <w:rFonts w:asciiTheme="minorHAnsi" w:hAnsiTheme="minorHAnsi" w:cs="Arial"/>
          <w:sz w:val="22"/>
        </w:rPr>
        <w:t xml:space="preserv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entre </w:t>
      </w:r>
      <w:r w:rsidR="006D78A6">
        <w:rPr>
          <w:rFonts w:asciiTheme="minorHAnsi" w:hAnsiTheme="minorHAnsi" w:cs="Arial"/>
          <w:i/>
          <w:sz w:val="22"/>
        </w:rPr>
        <w:t>SG REFORM (European Commission)</w:t>
      </w:r>
      <w:r w:rsidRPr="00A86E43">
        <w:rPr>
          <w:rFonts w:asciiTheme="minorHAnsi" w:hAnsiTheme="minorHAnsi" w:cs="Arial"/>
          <w:sz w:val="22"/>
        </w:rPr>
        <w:t xml:space="preserve"> et </w:t>
      </w:r>
      <w:r w:rsidR="006D78A6">
        <w:rPr>
          <w:rFonts w:asciiTheme="minorHAnsi" w:hAnsiTheme="minorHAnsi" w:cs="Arial"/>
          <w:i/>
          <w:sz w:val="22"/>
        </w:rPr>
        <w:t>Expertise France</w:t>
      </w:r>
      <w:r w:rsidRPr="00A86E43">
        <w:rPr>
          <w:rFonts w:asciiTheme="minorHAnsi" w:hAnsiTheme="minorHAnsi" w:cs="Arial"/>
          <w:sz w:val="22"/>
        </w:rPr>
        <w:t>, portant sur « </w:t>
      </w:r>
      <w:r w:rsidR="006D78A6">
        <w:rPr>
          <w:rFonts w:asciiTheme="minorHAnsi" w:hAnsiTheme="minorHAnsi" w:cs="Arial"/>
          <w:i/>
          <w:sz w:val="22"/>
        </w:rPr>
        <w:t>Implementing Green Budgeting practices</w:t>
      </w:r>
      <w:r w:rsidRPr="00A86E43">
        <w:rPr>
          <w:rFonts w:asciiTheme="minorHAnsi" w:hAnsiTheme="minorHAnsi" w:cs="Arial"/>
          <w:sz w:val="22"/>
        </w:rPr>
        <w:t xml:space="preserve"> »,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5C37E00C"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D78A6" w:rsidRPr="006D78A6">
        <w:rPr>
          <w:rFonts w:asciiTheme="minorHAnsi" w:hAnsiTheme="minorHAnsi" w:cs="Arial"/>
          <w:i/>
        </w:rPr>
        <w:t xml:space="preserve">Soutien technique à la mise en œuvre de pratiques de budgétisation écologique pour les collectivités locales en </w:t>
      </w:r>
      <w:r w:rsidR="006D78A6">
        <w:rPr>
          <w:rFonts w:asciiTheme="minorHAnsi" w:hAnsiTheme="minorHAnsi" w:cs="Arial"/>
          <w:i/>
        </w:rPr>
        <w:t xml:space="preserve">France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81FCD2E" w14:textId="31B6FBAF" w:rsidR="00110630" w:rsidRPr="006D78A6" w:rsidRDefault="00C973C2" w:rsidP="006D78A6">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110630" w:rsidRPr="006D78A6">
        <w:rPr>
          <w:rFonts w:asciiTheme="minorHAnsi" w:hAnsiTheme="minorHAnsi" w:cstheme="minorHAnsi"/>
          <w:szCs w:val="22"/>
        </w:rPr>
        <w:t xml:space="preserve"> </w:t>
      </w:r>
    </w:p>
    <w:p w14:paraId="670F2378" w14:textId="33057BF9"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2AD385D1"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6DC5D85" w14:textId="77777777" w:rsidR="006D78A6" w:rsidRPr="006D78A6" w:rsidRDefault="006D78A6" w:rsidP="00113F82">
      <w:pPr>
        <w:pStyle w:val="w"/>
        <w:widowControl w:val="0"/>
        <w:numPr>
          <w:ilvl w:val="0"/>
          <w:numId w:val="47"/>
        </w:numPr>
        <w:spacing w:before="120"/>
        <w:rPr>
          <w:rFonts w:asciiTheme="minorHAnsi" w:hAnsiTheme="minorHAnsi" w:cstheme="minorHAnsi"/>
          <w:szCs w:val="22"/>
        </w:rPr>
      </w:pPr>
      <w:r w:rsidRPr="006D78A6">
        <w:rPr>
          <w:rFonts w:asciiTheme="minorHAnsi" w:hAnsiTheme="minorHAnsi" w:cstheme="minorHAnsi"/>
          <w:szCs w:val="22"/>
        </w:rPr>
        <w:t>La description de projet détaillé</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0951432A" w:rsidR="0088284C" w:rsidRDefault="00435FC6" w:rsidP="0088284C">
      <w:pPr>
        <w:rPr>
          <w:rFonts w:asciiTheme="minorHAnsi" w:eastAsia="Times New Roman" w:hAnsiTheme="minorHAnsi" w:cs="Arial"/>
          <w:sz w:val="22"/>
        </w:rPr>
      </w:pPr>
      <w:r w:rsidRPr="00435FC6">
        <w:rPr>
          <w:rFonts w:asciiTheme="minorHAnsi" w:eastAsia="Times New Roman" w:hAnsiTheme="minorHAnsi" w:cs="Arial"/>
          <w:sz w:val="22"/>
        </w:rPr>
        <w:t>Le présent Contrat est un accord-cadre mono-attributaire au sens de l’article L. 2125-1 du CCP. Il s’exécute au fur et à mesure de l’émission de bons de commande conformément aux articles R. 2162-13 et R.2162-14 du CCP et aux stipulations contractuelles fixées dans ses conditions particulières et générales</w:t>
      </w:r>
    </w:p>
    <w:p w14:paraId="51BDEB71" w14:textId="77777777" w:rsidR="00435FC6" w:rsidRDefault="00435FC6" w:rsidP="0088284C">
      <w:pPr>
        <w:rPr>
          <w:rFonts w:asciiTheme="minorHAnsi" w:eastAsia="Times New Roman" w:hAnsiTheme="minorHAnsi" w:cs="Arial"/>
          <w:sz w:val="22"/>
        </w:rPr>
      </w:pPr>
    </w:p>
    <w:p w14:paraId="0D8A5284" w14:textId="6C27F0DE" w:rsidR="00435FC6" w:rsidRDefault="00435FC6" w:rsidP="0088284C">
      <w:pPr>
        <w:rPr>
          <w:rFonts w:asciiTheme="minorHAnsi" w:eastAsia="Times New Roman" w:hAnsiTheme="minorHAnsi" w:cs="Arial"/>
          <w:sz w:val="22"/>
        </w:rPr>
      </w:pPr>
      <w:r w:rsidRPr="00435FC6">
        <w:rPr>
          <w:rFonts w:asciiTheme="minorHAnsi" w:eastAsia="Times New Roman" w:hAnsiTheme="minorHAnsi" w:cs="Arial"/>
          <w:sz w:val="22"/>
        </w:rPr>
        <w:t>Les postes dits à bons de commande s’entendent au sens des articles R. 2162-13 et R.2162-14 du CCP et s’exécutent au fur et à mesure de l’émission de bons de commande.</w:t>
      </w:r>
    </w:p>
    <w:p w14:paraId="53505D66" w14:textId="77777777" w:rsidR="00435FC6" w:rsidRPr="00435FC6" w:rsidRDefault="00435FC6" w:rsidP="0088284C">
      <w:pPr>
        <w:rPr>
          <w:rFonts w:asciiTheme="minorHAnsi" w:eastAsia="Times New Roman" w:hAnsiTheme="minorHAnsi" w:cs="Arial"/>
          <w:sz w:val="22"/>
        </w:rPr>
      </w:pPr>
    </w:p>
    <w:p w14:paraId="32BD01F2" w14:textId="28313401" w:rsidR="000A6E96" w:rsidRPr="00A86E43" w:rsidRDefault="000A6E96" w:rsidP="00F72033">
      <w:pPr>
        <w:pStyle w:val="Titre2"/>
        <w:spacing w:before="120" w:after="60"/>
        <w:rPr>
          <w:rFonts w:asciiTheme="minorHAnsi" w:hAnsiTheme="minorHAnsi"/>
          <w:sz w:val="22"/>
        </w:rPr>
      </w:pPr>
      <w:bookmarkStart w:id="10" w:name="_Toc392669632"/>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1800724A" w14:textId="01D00E0B"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6D78A6">
        <w:rPr>
          <w:rFonts w:asciiTheme="minorHAnsi" w:hAnsiTheme="minorHAnsi" w:cs="Arial"/>
        </w:rPr>
        <w:t xml:space="preserve">30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3F6EBCE1" w:rsidR="00413542"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1650C754" w14:textId="09BBC5F5" w:rsidR="00435FC6" w:rsidRPr="00A86E43" w:rsidRDefault="00435FC6" w:rsidP="00413542">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la période pendant laquelle des bons de commande peuvent être émis au titre du présent </w:t>
      </w:r>
      <w:r>
        <w:rPr>
          <w:rFonts w:asciiTheme="minorHAnsi" w:hAnsiTheme="minorHAnsi" w:cs="Arial"/>
          <w:smallCaps/>
        </w:rPr>
        <w:t>Contrat</w:t>
      </w:r>
      <w:r>
        <w:rPr>
          <w:rFonts w:asciiTheme="minorHAnsi" w:hAnsiTheme="minorHAnsi" w:cs="Arial"/>
        </w:rPr>
        <w:t xml:space="preserve">. Le délai d’exécution des prestations dues au titre du présent </w:t>
      </w:r>
      <w:r>
        <w:rPr>
          <w:rFonts w:asciiTheme="minorHAnsi" w:hAnsiTheme="minorHAnsi" w:cs="Arial"/>
          <w:smallCaps/>
        </w:rPr>
        <w:t xml:space="preserve">Contrat </w:t>
      </w:r>
      <w:r>
        <w:rPr>
          <w:rFonts w:asciiTheme="minorHAnsi" w:hAnsiTheme="minorHAnsi" w:cs="Arial"/>
        </w:rPr>
        <w:t>sera précisé dans chaque bon de commande. Le délai d'exécution des tâches commence à courir à la date de notification du bon de commande</w:t>
      </w:r>
    </w:p>
    <w:p w14:paraId="7B2EAE41" w14:textId="10E7584E" w:rsidR="001E12A9" w:rsidRPr="00A86E43" w:rsidRDefault="001E12A9" w:rsidP="001E12A9">
      <w:pPr>
        <w:pStyle w:val="Titre2"/>
        <w:spacing w:before="120" w:after="60"/>
        <w:rPr>
          <w:rFonts w:asciiTheme="minorHAnsi" w:hAnsiTheme="minorHAnsi"/>
          <w:sz w:val="22"/>
        </w:rPr>
      </w:pPr>
      <w:bookmarkStart w:id="12"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48DFE8F3" w14:textId="6618F816"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435FC6" w:rsidRPr="00435FC6">
        <w:rPr>
          <w:rFonts w:asciiTheme="minorHAnsi" w:hAnsiTheme="minorHAnsi" w:cs="Arial"/>
        </w:rPr>
        <w:t xml:space="preserve"> </w:t>
      </w:r>
      <w:r w:rsidR="00435FC6">
        <w:rPr>
          <w:rFonts w:asciiTheme="minorHAnsi" w:hAnsiTheme="minorHAnsi" w:cs="Arial"/>
        </w:rPr>
        <w:t>sera précisé dans chaque bon de commande</w:t>
      </w:r>
      <w:r w:rsidR="006D78A6">
        <w:rPr>
          <w:rFonts w:asciiTheme="minorHAnsi" w:hAnsiTheme="minorHAnsi" w:cs="Arial"/>
          <w:smallCaps/>
        </w:rPr>
        <w:t>.</w:t>
      </w:r>
    </w:p>
    <w:p w14:paraId="50F89D80" w14:textId="3D34E696" w:rsidR="00E326F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0C94CEF6" w14:textId="77777777" w:rsidR="00435FC6" w:rsidRDefault="00435FC6" w:rsidP="00435FC6">
      <w:pPr>
        <w:pStyle w:val="Titre2"/>
        <w:spacing w:before="120" w:after="60"/>
        <w:rPr>
          <w:rFonts w:asciiTheme="minorHAnsi" w:hAnsiTheme="minorHAnsi"/>
          <w:sz w:val="22"/>
        </w:rPr>
      </w:pPr>
      <w:bookmarkStart w:id="13" w:name="_Toc126921975"/>
      <w:r>
        <w:rPr>
          <w:rFonts w:asciiTheme="minorHAnsi" w:hAnsiTheme="minorHAnsi"/>
          <w:sz w:val="22"/>
        </w:rPr>
        <w:t>Modalités de passation des bons de commande</w:t>
      </w:r>
      <w:bookmarkEnd w:id="13"/>
    </w:p>
    <w:p w14:paraId="43D471DC" w14:textId="77777777" w:rsidR="00435FC6" w:rsidRDefault="00435FC6" w:rsidP="00435FC6">
      <w:pPr>
        <w:pStyle w:val="v"/>
        <w:widowControl w:val="0"/>
        <w:spacing w:before="120"/>
        <w:ind w:left="556" w:firstLine="0"/>
        <w:rPr>
          <w:rFonts w:asciiTheme="minorHAnsi" w:hAnsiTheme="minorHAnsi" w:cs="Arial"/>
        </w:rPr>
      </w:pPr>
      <w:r>
        <w:rPr>
          <w:rFonts w:asciiTheme="minorHAnsi" w:hAnsiTheme="minorHAnsi" w:cs="Arial"/>
        </w:rPr>
        <w:t xml:space="preserve">Les bons de commande seront passés par </w:t>
      </w:r>
      <w:r>
        <w:rPr>
          <w:rFonts w:asciiTheme="minorHAnsi" w:hAnsiTheme="minorHAnsi" w:cs="Arial"/>
          <w:smallCaps/>
        </w:rPr>
        <w:t>Expertise France</w:t>
      </w:r>
      <w:r>
        <w:rPr>
          <w:rFonts w:asciiTheme="minorHAnsi" w:hAnsiTheme="minorHAnsi" w:cs="Arial"/>
        </w:rPr>
        <w:t xml:space="preserve"> en fonction de l’émergence de ses besoins :</w:t>
      </w:r>
    </w:p>
    <w:p w14:paraId="4820CB21" w14:textId="77777777" w:rsidR="00435FC6" w:rsidRDefault="00435FC6" w:rsidP="00435FC6">
      <w:pPr>
        <w:pStyle w:val="v"/>
        <w:widowControl w:val="0"/>
        <w:spacing w:before="120"/>
        <w:ind w:left="567" w:firstLine="0"/>
        <w:rPr>
          <w:rFonts w:asciiTheme="minorHAnsi" w:hAnsiTheme="minorHAnsi" w:cs="Arial"/>
        </w:rPr>
      </w:pPr>
      <w:r>
        <w:rPr>
          <w:rFonts w:asciiTheme="minorHAnsi" w:hAnsiTheme="minorHAnsi" w:cs="Arial"/>
        </w:rPr>
        <w:t xml:space="preserve">Chaque bon de commande sera notifié par courrier électronique au </w:t>
      </w:r>
      <w:r>
        <w:rPr>
          <w:rFonts w:asciiTheme="minorHAnsi" w:hAnsiTheme="minorHAnsi" w:cs="Arial"/>
          <w:smallCaps/>
        </w:rPr>
        <w:t xml:space="preserve">Contractant </w:t>
      </w:r>
      <w:r>
        <w:rPr>
          <w:rFonts w:asciiTheme="minorHAnsi" w:hAnsiTheme="minorHAnsi" w:cs="Arial"/>
        </w:rPr>
        <w:t xml:space="preserve">au format défini en annexe du présent </w:t>
      </w:r>
      <w:r>
        <w:rPr>
          <w:rFonts w:asciiTheme="minorHAnsi" w:hAnsiTheme="minorHAnsi" w:cs="Arial"/>
          <w:smallCaps/>
        </w:rPr>
        <w:t xml:space="preserve">Contrat </w:t>
      </w:r>
      <w:r>
        <w:rPr>
          <w:rFonts w:asciiTheme="minorHAnsi" w:hAnsiTheme="minorHAnsi" w:cs="Arial"/>
        </w:rPr>
        <w:t>et indiquera clairement :</w:t>
      </w:r>
    </w:p>
    <w:p w14:paraId="2D1D9266" w14:textId="77777777" w:rsidR="00435FC6" w:rsidRDefault="00435FC6" w:rsidP="00435FC6">
      <w:pPr>
        <w:pStyle w:val="Paragraphedeliste"/>
        <w:numPr>
          <w:ilvl w:val="0"/>
          <w:numId w:val="66"/>
        </w:numPr>
        <w:rPr>
          <w:rFonts w:asciiTheme="minorHAnsi" w:eastAsia="Times New Roman" w:hAnsiTheme="minorHAnsi" w:cs="Arial"/>
          <w:sz w:val="22"/>
        </w:rPr>
      </w:pPr>
      <w:r>
        <w:rPr>
          <w:rFonts w:asciiTheme="minorHAnsi" w:eastAsia="Times New Roman" w:hAnsiTheme="minorHAnsi" w:cs="Arial"/>
          <w:sz w:val="22"/>
        </w:rPr>
        <w:t xml:space="preserve">La référence du </w:t>
      </w:r>
      <w:r>
        <w:rPr>
          <w:rFonts w:asciiTheme="minorHAnsi" w:eastAsia="Times New Roman" w:hAnsiTheme="minorHAnsi" w:cs="Arial"/>
          <w:smallCaps/>
          <w:sz w:val="22"/>
        </w:rPr>
        <w:t>Contrat</w:t>
      </w:r>
      <w:r>
        <w:rPr>
          <w:rFonts w:asciiTheme="minorHAnsi" w:eastAsia="Times New Roman" w:hAnsiTheme="minorHAnsi" w:cs="Arial"/>
          <w:sz w:val="22"/>
        </w:rPr>
        <w:t xml:space="preserve"> et du </w:t>
      </w:r>
      <w:r>
        <w:rPr>
          <w:rFonts w:asciiTheme="minorHAnsi" w:eastAsia="Times New Roman" w:hAnsiTheme="minorHAnsi" w:cs="Arial"/>
          <w:smallCaps/>
          <w:sz w:val="22"/>
        </w:rPr>
        <w:t>Contrat principal,</w:t>
      </w:r>
    </w:p>
    <w:p w14:paraId="62860BA0" w14:textId="77777777" w:rsidR="00435FC6" w:rsidRDefault="00435FC6" w:rsidP="00435FC6">
      <w:pPr>
        <w:pStyle w:val="Paragraphedeliste"/>
        <w:numPr>
          <w:ilvl w:val="0"/>
          <w:numId w:val="66"/>
        </w:numPr>
        <w:rPr>
          <w:rFonts w:asciiTheme="minorHAnsi" w:eastAsia="Times New Roman" w:hAnsiTheme="minorHAnsi" w:cs="Arial"/>
          <w:sz w:val="22"/>
        </w:rPr>
      </w:pPr>
      <w:r>
        <w:rPr>
          <w:rFonts w:asciiTheme="minorHAnsi" w:eastAsia="Times New Roman" w:hAnsiTheme="minorHAnsi" w:cs="Arial"/>
          <w:sz w:val="22"/>
        </w:rPr>
        <w:t>La désignation de la prestation d’expertise commandée,</w:t>
      </w:r>
    </w:p>
    <w:p w14:paraId="4B78D849" w14:textId="77777777" w:rsidR="00435FC6" w:rsidRDefault="00435FC6" w:rsidP="00435FC6">
      <w:pPr>
        <w:pStyle w:val="Paragraphedeliste"/>
        <w:numPr>
          <w:ilvl w:val="0"/>
          <w:numId w:val="66"/>
        </w:numPr>
        <w:rPr>
          <w:rFonts w:asciiTheme="minorHAnsi" w:eastAsia="Times New Roman" w:hAnsiTheme="minorHAnsi" w:cs="Arial"/>
          <w:sz w:val="22"/>
        </w:rPr>
      </w:pPr>
      <w:r>
        <w:rPr>
          <w:rFonts w:asciiTheme="minorHAnsi" w:eastAsia="Times New Roman" w:hAnsiTheme="minorHAnsi" w:cs="Arial"/>
          <w:sz w:val="22"/>
        </w:rPr>
        <w:t xml:space="preserve">Le montant du bon de commande et sa décomposition (quantité commandée </w:t>
      </w:r>
      <w:r>
        <w:rPr>
          <w:rFonts w:asciiTheme="minorHAnsi" w:eastAsia="Times New Roman" w:hAnsiTheme="minorHAnsi"/>
          <w:i/>
          <w:sz w:val="22"/>
        </w:rPr>
        <w:t>x</w:t>
      </w:r>
      <w:r>
        <w:rPr>
          <w:rFonts w:asciiTheme="minorHAnsi" w:eastAsia="Times New Roman" w:hAnsiTheme="minorHAnsi" w:cs="Arial"/>
          <w:sz w:val="22"/>
        </w:rPr>
        <w:t xml:space="preserve"> prix unitaire),</w:t>
      </w:r>
    </w:p>
    <w:p w14:paraId="760E3638" w14:textId="77777777" w:rsidR="00435FC6" w:rsidRDefault="00435FC6" w:rsidP="00435FC6">
      <w:pPr>
        <w:pStyle w:val="Paragraphedeliste"/>
        <w:numPr>
          <w:ilvl w:val="0"/>
          <w:numId w:val="66"/>
        </w:numPr>
        <w:rPr>
          <w:rFonts w:asciiTheme="minorHAnsi" w:eastAsia="Times New Roman" w:hAnsiTheme="minorHAnsi" w:cs="Arial"/>
          <w:sz w:val="22"/>
        </w:rPr>
      </w:pPr>
      <w:r>
        <w:rPr>
          <w:rFonts w:asciiTheme="minorHAnsi" w:eastAsia="Times New Roman" w:hAnsiTheme="minorHAnsi" w:cs="Arial"/>
          <w:sz w:val="22"/>
        </w:rPr>
        <w:t>Le lieu d’exécution,</w:t>
      </w:r>
    </w:p>
    <w:p w14:paraId="1A42EA0C" w14:textId="77777777" w:rsidR="00435FC6" w:rsidRDefault="00435FC6" w:rsidP="00435FC6">
      <w:pPr>
        <w:pStyle w:val="Paragraphedeliste"/>
        <w:numPr>
          <w:ilvl w:val="0"/>
          <w:numId w:val="66"/>
        </w:numPr>
        <w:rPr>
          <w:rFonts w:asciiTheme="minorHAnsi" w:eastAsia="Times New Roman" w:hAnsiTheme="minorHAnsi" w:cs="Arial"/>
          <w:sz w:val="22"/>
        </w:rPr>
      </w:pPr>
      <w:r>
        <w:rPr>
          <w:rFonts w:asciiTheme="minorHAnsi" w:eastAsia="Times New Roman" w:hAnsiTheme="minorHAnsi" w:cs="Arial"/>
          <w:sz w:val="22"/>
        </w:rPr>
        <w:t>La durée d’exécution.</w:t>
      </w:r>
    </w:p>
    <w:p w14:paraId="141990D3" w14:textId="77777777" w:rsidR="00435FC6" w:rsidRDefault="00435FC6" w:rsidP="00435FC6">
      <w:pPr>
        <w:pStyle w:val="v"/>
        <w:widowControl w:val="0"/>
        <w:spacing w:before="120"/>
        <w:ind w:left="556" w:firstLine="0"/>
        <w:rPr>
          <w:rFonts w:asciiTheme="minorHAnsi" w:hAnsiTheme="minorHAnsi" w:cstheme="minorHAnsi"/>
        </w:rPr>
      </w:pPr>
      <w:r>
        <w:rPr>
          <w:rFonts w:asciiTheme="minorHAnsi" w:hAnsiTheme="minorHAnsi" w:cstheme="minorHAnsi"/>
        </w:rPr>
        <w:t xml:space="preserve">Les bons de commande seront notifiés par courrier électronique au </w:t>
      </w:r>
      <w:r>
        <w:rPr>
          <w:rFonts w:asciiTheme="minorHAnsi" w:hAnsiTheme="minorHAnsi" w:cstheme="minorHAnsi"/>
          <w:smallCaps/>
        </w:rPr>
        <w:t>Contractant</w:t>
      </w:r>
      <w:r>
        <w:rPr>
          <w:rFonts w:asciiTheme="minorHAnsi" w:hAnsiTheme="minorHAnsi" w:cstheme="minorHAnsi"/>
        </w:rPr>
        <w:t>.</w:t>
      </w:r>
    </w:p>
    <w:p w14:paraId="317EDB70" w14:textId="77777777" w:rsidR="00435FC6" w:rsidRPr="00A86E43" w:rsidRDefault="00435FC6" w:rsidP="00E326F3">
      <w:pPr>
        <w:pStyle w:val="v"/>
        <w:widowControl w:val="0"/>
        <w:spacing w:before="120"/>
        <w:ind w:left="556" w:firstLine="0"/>
        <w:rPr>
          <w:rFonts w:asciiTheme="minorHAnsi" w:hAnsiTheme="minorHAnsi" w:cs="Arial"/>
        </w:rPr>
      </w:pP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lastRenderedPageBreak/>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7425F023" w14:textId="72083510" w:rsidR="00432BE7" w:rsidRDefault="00432BE7" w:rsidP="00432BE7">
      <w:pPr>
        <w:pStyle w:val="u"/>
        <w:widowControl w:val="0"/>
        <w:ind w:left="561"/>
        <w:jc w:val="left"/>
        <w:rPr>
          <w:rFonts w:asciiTheme="minorHAnsi" w:hAnsiTheme="minorHAnsi" w:cstheme="minorHAnsi"/>
          <w:szCs w:val="22"/>
        </w:rPr>
      </w:pPr>
      <w:r>
        <w:rPr>
          <w:rFonts w:asciiTheme="minorHAnsi" w:hAnsiTheme="minorHAnsi" w:cstheme="minorHAnsi"/>
          <w:szCs w:val="22"/>
        </w:rPr>
        <w:t xml:space="preserve">Le montant maximal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rPr>
        <w:t>144 900</w:t>
      </w:r>
      <w:r>
        <w:rPr>
          <w:rFonts w:asciiTheme="minorHAnsi" w:hAnsiTheme="minorHAnsi" w:cstheme="minorHAnsi"/>
          <w:szCs w:val="22"/>
        </w:rPr>
        <w:t xml:space="preserve"> € HT (hors taxe)</w:t>
      </w:r>
    </w:p>
    <w:p w14:paraId="6E7A5464" w14:textId="77777777" w:rsidR="00432BE7" w:rsidRDefault="00432BE7" w:rsidP="00432BE7">
      <w:pPr>
        <w:pStyle w:val="u"/>
        <w:widowControl w:val="0"/>
        <w:spacing w:before="240" w:after="240"/>
        <w:ind w:left="561"/>
        <w:rPr>
          <w:rFonts w:asciiTheme="minorHAnsi" w:hAnsiTheme="minorHAnsi" w:cstheme="minorHAnsi"/>
          <w:smallCaps/>
          <w:szCs w:val="22"/>
        </w:rPr>
      </w:pPr>
      <w:r>
        <w:rPr>
          <w:rFonts w:asciiTheme="minorHAnsi" w:hAnsiTheme="minorHAnsi" w:cstheme="minorHAnsi"/>
          <w:szCs w:val="22"/>
        </w:rPr>
        <w:t xml:space="preserve">Le montant maximal correspond au plafond des montants cumulés des bons de commande passés au titre du présent </w:t>
      </w:r>
      <w:r>
        <w:rPr>
          <w:rFonts w:asciiTheme="minorHAnsi" w:hAnsiTheme="minorHAnsi" w:cstheme="minorHAnsi"/>
          <w:smallCaps/>
          <w:szCs w:val="22"/>
        </w:rPr>
        <w:t>Contrat.</w:t>
      </w:r>
    </w:p>
    <w:p w14:paraId="66046CE6" w14:textId="77777777" w:rsidR="00432BE7" w:rsidRDefault="00432BE7" w:rsidP="00432BE7">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Le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montant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du présent </w:t>
      </w:r>
      <w:r>
        <w:rPr>
          <w:rFonts w:asciiTheme="minorHAnsi" w:eastAsia="Times New Roman" w:hAnsiTheme="minorHAnsi" w:cstheme="minorHAnsi"/>
          <w:smallCaps/>
          <w:sz w:val="22"/>
          <w:szCs w:val="22"/>
        </w:rPr>
        <w:t>Contrat.</w:t>
      </w:r>
    </w:p>
    <w:p w14:paraId="5DAD44EC" w14:textId="69C8F33F" w:rsidR="00D23E07" w:rsidRDefault="00432BE7" w:rsidP="00432BE7">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Le montant de chaque bon de commande correspond au montant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p w14:paraId="5D28B1DE" w14:textId="3EB46529" w:rsidR="00893BE9" w:rsidRDefault="00893BE9" w:rsidP="00432BE7">
      <w:pPr>
        <w:pStyle w:val="u"/>
        <w:widowControl w:val="0"/>
        <w:numPr>
          <w:ilvl w:val="12"/>
          <w:numId w:val="0"/>
        </w:numPr>
        <w:spacing w:before="120"/>
        <w:ind w:left="561"/>
        <w:rPr>
          <w:rFonts w:asciiTheme="minorHAnsi" w:hAnsiTheme="minorHAnsi" w:cstheme="minorHAnsi"/>
          <w:szCs w:val="22"/>
        </w:rPr>
      </w:pP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893BE9" w14:paraId="3203DB1F" w14:textId="77777777" w:rsidTr="001F139D">
        <w:trPr>
          <w:trHeight w:val="375"/>
        </w:trPr>
        <w:tc>
          <w:tcPr>
            <w:tcW w:w="2822" w:type="dxa"/>
          </w:tcPr>
          <w:p w14:paraId="7FE554B4" w14:textId="77777777" w:rsidR="00893BE9" w:rsidRDefault="00893BE9" w:rsidP="001F139D">
            <w:pPr>
              <w:pStyle w:val="u"/>
              <w:widowControl w:val="0"/>
              <w:spacing w:before="120"/>
              <w:ind w:left="0"/>
              <w:rPr>
                <w:rFonts w:asciiTheme="minorHAnsi" w:hAnsiTheme="minorHAnsi" w:cstheme="minorHAnsi"/>
                <w:szCs w:val="22"/>
              </w:rPr>
            </w:pPr>
            <w:r>
              <w:rPr>
                <w:rFonts w:asciiTheme="minorHAnsi" w:hAnsiTheme="minorHAnsi" w:cstheme="minorHAnsi"/>
                <w:szCs w:val="22"/>
              </w:rPr>
              <w:t>Intitulé de prix</w:t>
            </w:r>
          </w:p>
        </w:tc>
        <w:tc>
          <w:tcPr>
            <w:tcW w:w="1065" w:type="dxa"/>
          </w:tcPr>
          <w:p w14:paraId="1BEF8A09" w14:textId="77777777" w:rsidR="00893BE9" w:rsidRDefault="00893BE9" w:rsidP="001F139D">
            <w:pPr>
              <w:pStyle w:val="u"/>
              <w:widowControl w:val="0"/>
              <w:spacing w:before="120"/>
              <w:ind w:left="0"/>
              <w:rPr>
                <w:rFonts w:asciiTheme="minorHAnsi" w:hAnsiTheme="minorHAnsi" w:cstheme="minorHAnsi"/>
                <w:szCs w:val="22"/>
              </w:rPr>
            </w:pPr>
            <w:r>
              <w:rPr>
                <w:rFonts w:asciiTheme="minorHAnsi" w:hAnsiTheme="minorHAnsi" w:cstheme="minorHAnsi"/>
                <w:szCs w:val="22"/>
              </w:rPr>
              <w:t>Unité</w:t>
            </w:r>
          </w:p>
        </w:tc>
        <w:tc>
          <w:tcPr>
            <w:tcW w:w="1312" w:type="dxa"/>
          </w:tcPr>
          <w:p w14:paraId="4F8F2C7F" w14:textId="77777777" w:rsidR="00893BE9" w:rsidRDefault="00893BE9" w:rsidP="001F139D">
            <w:pPr>
              <w:pStyle w:val="u"/>
              <w:widowControl w:val="0"/>
              <w:spacing w:before="120"/>
              <w:ind w:left="0"/>
              <w:rPr>
                <w:rFonts w:asciiTheme="minorHAnsi" w:hAnsiTheme="minorHAnsi" w:cstheme="minorHAnsi"/>
                <w:szCs w:val="22"/>
              </w:rPr>
            </w:pPr>
            <w:r>
              <w:rPr>
                <w:rFonts w:asciiTheme="minorHAnsi" w:hAnsiTheme="minorHAnsi" w:cstheme="minorHAnsi"/>
                <w:szCs w:val="22"/>
              </w:rPr>
              <w:t>Prix unitaire en € HT</w:t>
            </w:r>
          </w:p>
        </w:tc>
        <w:tc>
          <w:tcPr>
            <w:tcW w:w="2410" w:type="dxa"/>
          </w:tcPr>
          <w:p w14:paraId="42AAEAF0" w14:textId="77777777" w:rsidR="00893BE9" w:rsidRDefault="00893BE9" w:rsidP="001F139D">
            <w:pPr>
              <w:pStyle w:val="u"/>
              <w:widowControl w:val="0"/>
              <w:spacing w:before="120"/>
              <w:ind w:left="0"/>
              <w:rPr>
                <w:rFonts w:asciiTheme="minorHAnsi" w:hAnsiTheme="minorHAnsi" w:cstheme="minorHAnsi"/>
                <w:szCs w:val="22"/>
              </w:rPr>
            </w:pPr>
            <w:r>
              <w:rPr>
                <w:rFonts w:asciiTheme="minorHAnsi" w:hAnsiTheme="minorHAnsi" w:cstheme="minorHAnsi"/>
                <w:szCs w:val="22"/>
              </w:rPr>
              <w:t>TVA applicable (taux : …… %)</w:t>
            </w:r>
          </w:p>
        </w:tc>
      </w:tr>
      <w:tr w:rsidR="00893BE9" w14:paraId="3AC5B075" w14:textId="77777777" w:rsidTr="001F139D">
        <w:trPr>
          <w:trHeight w:val="283"/>
        </w:trPr>
        <w:tc>
          <w:tcPr>
            <w:tcW w:w="2822" w:type="dxa"/>
          </w:tcPr>
          <w:p w14:paraId="58F9F73F" w14:textId="77777777" w:rsidR="00893BE9" w:rsidRDefault="00893BE9" w:rsidP="001F139D">
            <w:pPr>
              <w:pStyle w:val="u"/>
              <w:widowControl w:val="0"/>
              <w:spacing w:before="120"/>
              <w:ind w:left="0"/>
              <w:rPr>
                <w:rFonts w:asciiTheme="minorHAnsi" w:hAnsiTheme="minorHAnsi" w:cstheme="minorHAnsi"/>
                <w:szCs w:val="22"/>
              </w:rPr>
            </w:pPr>
          </w:p>
        </w:tc>
        <w:tc>
          <w:tcPr>
            <w:tcW w:w="1065" w:type="dxa"/>
          </w:tcPr>
          <w:p w14:paraId="088F1491" w14:textId="77777777" w:rsidR="00893BE9" w:rsidRDefault="00893BE9" w:rsidP="001F139D">
            <w:pPr>
              <w:pStyle w:val="u"/>
              <w:widowControl w:val="0"/>
              <w:spacing w:before="120"/>
              <w:ind w:left="0"/>
              <w:rPr>
                <w:rFonts w:asciiTheme="minorHAnsi" w:hAnsiTheme="minorHAnsi" w:cstheme="minorHAnsi"/>
                <w:szCs w:val="22"/>
              </w:rPr>
            </w:pPr>
          </w:p>
        </w:tc>
        <w:tc>
          <w:tcPr>
            <w:tcW w:w="1312" w:type="dxa"/>
          </w:tcPr>
          <w:p w14:paraId="7414A8A2" w14:textId="77777777" w:rsidR="00893BE9" w:rsidRDefault="00893BE9" w:rsidP="001F139D">
            <w:pPr>
              <w:pStyle w:val="u"/>
              <w:widowControl w:val="0"/>
              <w:spacing w:before="120"/>
              <w:ind w:left="0"/>
              <w:rPr>
                <w:rFonts w:asciiTheme="minorHAnsi" w:hAnsiTheme="minorHAnsi" w:cstheme="minorHAnsi"/>
                <w:szCs w:val="22"/>
              </w:rPr>
            </w:pPr>
          </w:p>
        </w:tc>
        <w:tc>
          <w:tcPr>
            <w:tcW w:w="2410" w:type="dxa"/>
          </w:tcPr>
          <w:p w14:paraId="57964443" w14:textId="77777777" w:rsidR="00893BE9" w:rsidRDefault="00893BE9" w:rsidP="001F139D">
            <w:pPr>
              <w:pStyle w:val="u"/>
              <w:widowControl w:val="0"/>
              <w:spacing w:before="120"/>
              <w:ind w:left="0"/>
              <w:rPr>
                <w:rFonts w:asciiTheme="minorHAnsi" w:hAnsiTheme="minorHAnsi" w:cstheme="minorHAnsi"/>
                <w:szCs w:val="22"/>
              </w:rPr>
            </w:pPr>
          </w:p>
        </w:tc>
      </w:tr>
      <w:tr w:rsidR="00893BE9" w14:paraId="20BC4D48" w14:textId="77777777" w:rsidTr="001F139D">
        <w:trPr>
          <w:trHeight w:val="350"/>
        </w:trPr>
        <w:tc>
          <w:tcPr>
            <w:tcW w:w="2822" w:type="dxa"/>
            <w:tcBorders>
              <w:bottom w:val="single" w:sz="4" w:space="0" w:color="auto"/>
            </w:tcBorders>
          </w:tcPr>
          <w:p w14:paraId="4D0F447B" w14:textId="77777777" w:rsidR="00893BE9" w:rsidRDefault="00893BE9" w:rsidP="001F139D">
            <w:pPr>
              <w:pStyle w:val="u"/>
              <w:widowControl w:val="0"/>
              <w:spacing w:before="120"/>
              <w:ind w:left="0"/>
              <w:rPr>
                <w:rFonts w:asciiTheme="minorHAnsi" w:hAnsiTheme="minorHAnsi" w:cstheme="minorHAnsi"/>
                <w:szCs w:val="22"/>
              </w:rPr>
            </w:pPr>
          </w:p>
        </w:tc>
        <w:tc>
          <w:tcPr>
            <w:tcW w:w="1065" w:type="dxa"/>
          </w:tcPr>
          <w:p w14:paraId="5DC30390" w14:textId="77777777" w:rsidR="00893BE9" w:rsidRDefault="00893BE9" w:rsidP="001F139D">
            <w:pPr>
              <w:pStyle w:val="u"/>
              <w:widowControl w:val="0"/>
              <w:spacing w:before="120"/>
              <w:ind w:left="0"/>
              <w:rPr>
                <w:rFonts w:asciiTheme="minorHAnsi" w:hAnsiTheme="minorHAnsi" w:cstheme="minorHAnsi"/>
                <w:szCs w:val="22"/>
              </w:rPr>
            </w:pPr>
          </w:p>
        </w:tc>
        <w:tc>
          <w:tcPr>
            <w:tcW w:w="1312" w:type="dxa"/>
          </w:tcPr>
          <w:p w14:paraId="1D6CA633" w14:textId="77777777" w:rsidR="00893BE9" w:rsidRDefault="00893BE9" w:rsidP="001F139D">
            <w:pPr>
              <w:pStyle w:val="u"/>
              <w:widowControl w:val="0"/>
              <w:spacing w:before="120"/>
              <w:ind w:left="0"/>
              <w:rPr>
                <w:rFonts w:asciiTheme="minorHAnsi" w:hAnsiTheme="minorHAnsi" w:cstheme="minorHAnsi"/>
                <w:szCs w:val="22"/>
              </w:rPr>
            </w:pPr>
          </w:p>
        </w:tc>
        <w:tc>
          <w:tcPr>
            <w:tcW w:w="2410" w:type="dxa"/>
          </w:tcPr>
          <w:p w14:paraId="6C30A1CE" w14:textId="77777777" w:rsidR="00893BE9" w:rsidRDefault="00893BE9" w:rsidP="001F139D">
            <w:pPr>
              <w:pStyle w:val="u"/>
              <w:widowControl w:val="0"/>
              <w:spacing w:before="120"/>
              <w:ind w:left="0"/>
              <w:rPr>
                <w:rFonts w:asciiTheme="minorHAnsi" w:hAnsiTheme="minorHAnsi" w:cstheme="minorHAnsi"/>
                <w:szCs w:val="22"/>
              </w:rPr>
            </w:pPr>
          </w:p>
        </w:tc>
      </w:tr>
      <w:tr w:rsidR="00893BE9" w14:paraId="4B3D8836" w14:textId="77777777" w:rsidTr="001F139D">
        <w:trPr>
          <w:trHeight w:val="392"/>
        </w:trPr>
        <w:tc>
          <w:tcPr>
            <w:tcW w:w="2822" w:type="dxa"/>
            <w:tcBorders>
              <w:bottom w:val="single" w:sz="4" w:space="0" w:color="auto"/>
            </w:tcBorders>
          </w:tcPr>
          <w:p w14:paraId="72ED76EE" w14:textId="77777777" w:rsidR="00893BE9" w:rsidRDefault="00893BE9" w:rsidP="001F139D">
            <w:pPr>
              <w:pStyle w:val="u"/>
              <w:widowControl w:val="0"/>
              <w:spacing w:before="120"/>
              <w:ind w:left="0"/>
              <w:rPr>
                <w:rFonts w:asciiTheme="minorHAnsi" w:hAnsiTheme="minorHAnsi" w:cstheme="minorHAnsi"/>
                <w:szCs w:val="22"/>
              </w:rPr>
            </w:pPr>
          </w:p>
        </w:tc>
        <w:tc>
          <w:tcPr>
            <w:tcW w:w="1065" w:type="dxa"/>
          </w:tcPr>
          <w:p w14:paraId="1AF87602" w14:textId="77777777" w:rsidR="00893BE9" w:rsidRDefault="00893BE9" w:rsidP="001F139D">
            <w:pPr>
              <w:pStyle w:val="u"/>
              <w:widowControl w:val="0"/>
              <w:spacing w:before="120"/>
              <w:ind w:left="0"/>
              <w:rPr>
                <w:rFonts w:asciiTheme="minorHAnsi" w:hAnsiTheme="minorHAnsi" w:cstheme="minorHAnsi"/>
                <w:szCs w:val="22"/>
              </w:rPr>
            </w:pPr>
          </w:p>
        </w:tc>
        <w:tc>
          <w:tcPr>
            <w:tcW w:w="1312" w:type="dxa"/>
          </w:tcPr>
          <w:p w14:paraId="48D3F3C8" w14:textId="77777777" w:rsidR="00893BE9" w:rsidRDefault="00893BE9" w:rsidP="001F139D">
            <w:pPr>
              <w:pStyle w:val="u"/>
              <w:widowControl w:val="0"/>
              <w:spacing w:before="120"/>
              <w:ind w:left="0"/>
              <w:rPr>
                <w:rFonts w:asciiTheme="minorHAnsi" w:hAnsiTheme="minorHAnsi" w:cstheme="minorHAnsi"/>
                <w:szCs w:val="22"/>
              </w:rPr>
            </w:pPr>
          </w:p>
        </w:tc>
        <w:tc>
          <w:tcPr>
            <w:tcW w:w="2410" w:type="dxa"/>
          </w:tcPr>
          <w:p w14:paraId="063C1D52" w14:textId="77777777" w:rsidR="00893BE9" w:rsidRDefault="00893BE9" w:rsidP="001F139D">
            <w:pPr>
              <w:pStyle w:val="u"/>
              <w:widowControl w:val="0"/>
              <w:spacing w:before="120"/>
              <w:ind w:left="0"/>
              <w:rPr>
                <w:rFonts w:asciiTheme="minorHAnsi" w:hAnsiTheme="minorHAnsi" w:cstheme="minorHAnsi"/>
                <w:szCs w:val="22"/>
              </w:rPr>
            </w:pPr>
          </w:p>
        </w:tc>
      </w:tr>
    </w:tbl>
    <w:p w14:paraId="2999A8D8" w14:textId="77777777" w:rsidR="00893BE9" w:rsidRPr="00A86E43" w:rsidRDefault="00893BE9" w:rsidP="00432BE7">
      <w:pPr>
        <w:pStyle w:val="u"/>
        <w:widowControl w:val="0"/>
        <w:numPr>
          <w:ilvl w:val="12"/>
          <w:numId w:val="0"/>
        </w:numPr>
        <w:spacing w:before="120"/>
        <w:ind w:left="561"/>
        <w:rPr>
          <w:rFonts w:asciiTheme="minorHAnsi" w:hAnsiTheme="minorHAnsi" w:cstheme="minorHAnsi"/>
          <w:szCs w:val="22"/>
        </w:rPr>
      </w:pPr>
    </w:p>
    <w:p w14:paraId="0398DEE5" w14:textId="1046C549" w:rsidR="00123D1A" w:rsidRDefault="00123D1A" w:rsidP="0089576F">
      <w:pPr>
        <w:pStyle w:val="u"/>
        <w:widowControl w:val="0"/>
        <w:numPr>
          <w:ilvl w:val="12"/>
          <w:numId w:val="0"/>
        </w:numPr>
        <w:jc w:val="left"/>
        <w:rPr>
          <w:rFonts w:asciiTheme="minorHAnsi" w:hAnsiTheme="minorHAnsi" w:cstheme="minorHAnsi"/>
          <w:szCs w:val="22"/>
        </w:rPr>
      </w:pPr>
    </w:p>
    <w:p w14:paraId="060B46E8" w14:textId="7BB7BA2F" w:rsidR="00893BE9" w:rsidRDefault="00893BE9" w:rsidP="0089576F">
      <w:pPr>
        <w:pStyle w:val="u"/>
        <w:widowControl w:val="0"/>
        <w:numPr>
          <w:ilvl w:val="12"/>
          <w:numId w:val="0"/>
        </w:numPr>
        <w:jc w:val="left"/>
        <w:rPr>
          <w:rFonts w:asciiTheme="minorHAnsi" w:hAnsiTheme="minorHAnsi" w:cstheme="minorHAnsi"/>
          <w:szCs w:val="22"/>
        </w:rPr>
      </w:pPr>
    </w:p>
    <w:p w14:paraId="526E927C" w14:textId="5AAF41F1" w:rsidR="00893BE9" w:rsidRDefault="00893BE9" w:rsidP="0089576F">
      <w:pPr>
        <w:pStyle w:val="u"/>
        <w:widowControl w:val="0"/>
        <w:numPr>
          <w:ilvl w:val="12"/>
          <w:numId w:val="0"/>
        </w:numPr>
        <w:jc w:val="left"/>
        <w:rPr>
          <w:rFonts w:asciiTheme="minorHAnsi" w:hAnsiTheme="minorHAnsi" w:cstheme="minorHAnsi"/>
          <w:szCs w:val="22"/>
        </w:rPr>
      </w:pPr>
    </w:p>
    <w:p w14:paraId="1081A9F9" w14:textId="75C8FEA2" w:rsidR="00893BE9" w:rsidRDefault="00893BE9" w:rsidP="0089576F">
      <w:pPr>
        <w:pStyle w:val="u"/>
        <w:widowControl w:val="0"/>
        <w:numPr>
          <w:ilvl w:val="12"/>
          <w:numId w:val="0"/>
        </w:numPr>
        <w:jc w:val="left"/>
        <w:rPr>
          <w:rFonts w:asciiTheme="minorHAnsi" w:hAnsiTheme="minorHAnsi" w:cstheme="minorHAnsi"/>
          <w:szCs w:val="22"/>
        </w:rPr>
      </w:pPr>
    </w:p>
    <w:p w14:paraId="3ADD7EE5" w14:textId="2AE6AA76" w:rsidR="00893BE9" w:rsidRDefault="00893BE9" w:rsidP="0089576F">
      <w:pPr>
        <w:pStyle w:val="u"/>
        <w:widowControl w:val="0"/>
        <w:numPr>
          <w:ilvl w:val="12"/>
          <w:numId w:val="0"/>
        </w:numPr>
        <w:jc w:val="left"/>
        <w:rPr>
          <w:rFonts w:asciiTheme="minorHAnsi" w:hAnsiTheme="minorHAnsi" w:cstheme="minorHAnsi"/>
          <w:szCs w:val="22"/>
        </w:rPr>
      </w:pPr>
    </w:p>
    <w:p w14:paraId="6E2629BC" w14:textId="623BBA51" w:rsidR="00893BE9" w:rsidRDefault="00893BE9" w:rsidP="0089576F">
      <w:pPr>
        <w:pStyle w:val="u"/>
        <w:widowControl w:val="0"/>
        <w:numPr>
          <w:ilvl w:val="12"/>
          <w:numId w:val="0"/>
        </w:numPr>
        <w:jc w:val="left"/>
        <w:rPr>
          <w:rFonts w:asciiTheme="minorHAnsi" w:hAnsiTheme="minorHAnsi" w:cstheme="minorHAnsi"/>
          <w:szCs w:val="22"/>
        </w:rPr>
      </w:pPr>
    </w:p>
    <w:p w14:paraId="2867975C" w14:textId="27D6256F" w:rsidR="00893BE9" w:rsidRDefault="00893BE9" w:rsidP="0089576F">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 xml:space="preserve">Ou </w:t>
      </w:r>
    </w:p>
    <w:p w14:paraId="55C563EA" w14:textId="77777777" w:rsidR="00893BE9" w:rsidRDefault="00893BE9" w:rsidP="0089576F">
      <w:pPr>
        <w:pStyle w:val="u"/>
        <w:widowControl w:val="0"/>
        <w:numPr>
          <w:ilvl w:val="12"/>
          <w:numId w:val="0"/>
        </w:numPr>
        <w:jc w:val="left"/>
        <w:rPr>
          <w:rFonts w:asciiTheme="minorHAnsi" w:hAnsiTheme="minorHAnsi" w:cstheme="minorHAnsi"/>
          <w:szCs w:val="22"/>
        </w:rPr>
      </w:pPr>
    </w:p>
    <w:tbl>
      <w:tblPr>
        <w:tblW w:w="9958" w:type="dxa"/>
        <w:tblInd w:w="-10" w:type="dxa"/>
        <w:tblCellMar>
          <w:left w:w="70" w:type="dxa"/>
          <w:right w:w="70" w:type="dxa"/>
        </w:tblCellMar>
        <w:tblLook w:val="04A0" w:firstRow="1" w:lastRow="0" w:firstColumn="1" w:lastColumn="0" w:noHBand="0" w:noVBand="1"/>
      </w:tblPr>
      <w:tblGrid>
        <w:gridCol w:w="2935"/>
        <w:gridCol w:w="1573"/>
        <w:gridCol w:w="1482"/>
        <w:gridCol w:w="1617"/>
        <w:gridCol w:w="2351"/>
      </w:tblGrid>
      <w:tr w:rsidR="00432BE7" w:rsidRPr="00432BE7" w14:paraId="46421325" w14:textId="77777777" w:rsidTr="00432BE7">
        <w:trPr>
          <w:trHeight w:val="208"/>
        </w:trPr>
        <w:tc>
          <w:tcPr>
            <w:tcW w:w="293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FF8015" w14:textId="77777777" w:rsidR="00432BE7" w:rsidRPr="00432BE7" w:rsidRDefault="00432BE7" w:rsidP="00432BE7">
            <w:pPr>
              <w:spacing w:line="240" w:lineRule="auto"/>
              <w:jc w:val="center"/>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POSTES</w:t>
            </w:r>
          </w:p>
        </w:tc>
        <w:tc>
          <w:tcPr>
            <w:tcW w:w="1572" w:type="dxa"/>
            <w:tcBorders>
              <w:top w:val="single" w:sz="8" w:space="0" w:color="000000"/>
              <w:left w:val="nil"/>
              <w:bottom w:val="single" w:sz="8" w:space="0" w:color="000000"/>
              <w:right w:val="single" w:sz="8" w:space="0" w:color="000000"/>
            </w:tcBorders>
            <w:shd w:val="clear" w:color="auto" w:fill="auto"/>
            <w:vAlign w:val="center"/>
            <w:hideMark/>
          </w:tcPr>
          <w:p w14:paraId="07E193ED" w14:textId="77777777" w:rsidR="00432BE7" w:rsidRPr="00432BE7" w:rsidRDefault="00432BE7" w:rsidP="00432BE7">
            <w:pPr>
              <w:spacing w:line="240" w:lineRule="auto"/>
              <w:jc w:val="center"/>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Description du poste</w:t>
            </w:r>
          </w:p>
        </w:tc>
        <w:tc>
          <w:tcPr>
            <w:tcW w:w="1482" w:type="dxa"/>
            <w:tcBorders>
              <w:top w:val="single" w:sz="8" w:space="0" w:color="000000"/>
              <w:left w:val="nil"/>
              <w:bottom w:val="single" w:sz="8" w:space="0" w:color="000000"/>
              <w:right w:val="single" w:sz="8" w:space="0" w:color="000000"/>
            </w:tcBorders>
            <w:shd w:val="clear" w:color="auto" w:fill="auto"/>
            <w:vAlign w:val="center"/>
            <w:hideMark/>
          </w:tcPr>
          <w:p w14:paraId="73F4ACF5" w14:textId="77777777" w:rsidR="00432BE7" w:rsidRPr="00432BE7" w:rsidRDefault="00432BE7" w:rsidP="00432BE7">
            <w:pPr>
              <w:spacing w:line="240" w:lineRule="auto"/>
              <w:jc w:val="center"/>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Nbr unité</w:t>
            </w:r>
          </w:p>
        </w:tc>
        <w:tc>
          <w:tcPr>
            <w:tcW w:w="1617" w:type="dxa"/>
            <w:tcBorders>
              <w:top w:val="single" w:sz="8" w:space="0" w:color="000000"/>
              <w:left w:val="nil"/>
              <w:bottom w:val="single" w:sz="8" w:space="0" w:color="000000"/>
              <w:right w:val="single" w:sz="8" w:space="0" w:color="000000"/>
            </w:tcBorders>
            <w:shd w:val="clear" w:color="auto" w:fill="auto"/>
            <w:vAlign w:val="center"/>
            <w:hideMark/>
          </w:tcPr>
          <w:p w14:paraId="0C9C263F" w14:textId="77777777" w:rsidR="00432BE7" w:rsidRPr="00432BE7" w:rsidRDefault="00432BE7" w:rsidP="00432BE7">
            <w:pPr>
              <w:spacing w:line="240" w:lineRule="auto"/>
              <w:jc w:val="center"/>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 xml:space="preserve">Prix </w:t>
            </w:r>
          </w:p>
        </w:tc>
        <w:tc>
          <w:tcPr>
            <w:tcW w:w="2351" w:type="dxa"/>
            <w:tcBorders>
              <w:top w:val="single" w:sz="8" w:space="0" w:color="000000"/>
              <w:left w:val="nil"/>
              <w:bottom w:val="single" w:sz="8" w:space="0" w:color="000000"/>
              <w:right w:val="single" w:sz="8" w:space="0" w:color="000000"/>
            </w:tcBorders>
            <w:shd w:val="clear" w:color="auto" w:fill="auto"/>
            <w:vAlign w:val="center"/>
            <w:hideMark/>
          </w:tcPr>
          <w:p w14:paraId="5D740073" w14:textId="77777777" w:rsidR="00432BE7" w:rsidRPr="00432BE7" w:rsidRDefault="00432BE7" w:rsidP="00432BE7">
            <w:pPr>
              <w:spacing w:line="240" w:lineRule="auto"/>
              <w:jc w:val="center"/>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MONTANTS</w:t>
            </w:r>
          </w:p>
        </w:tc>
      </w:tr>
      <w:tr w:rsidR="00432BE7" w:rsidRPr="00432BE7" w14:paraId="7F40BF93" w14:textId="77777777" w:rsidTr="00432BE7">
        <w:trPr>
          <w:trHeight w:val="208"/>
        </w:trPr>
        <w:tc>
          <w:tcPr>
            <w:tcW w:w="2935" w:type="dxa"/>
            <w:tcBorders>
              <w:top w:val="nil"/>
              <w:left w:val="single" w:sz="8" w:space="0" w:color="000000"/>
              <w:bottom w:val="single" w:sz="8" w:space="0" w:color="000000"/>
              <w:right w:val="single" w:sz="8" w:space="0" w:color="000000"/>
            </w:tcBorders>
            <w:shd w:val="clear" w:color="auto" w:fill="auto"/>
            <w:vAlign w:val="center"/>
            <w:hideMark/>
          </w:tcPr>
          <w:p w14:paraId="6FE54456"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P1</w:t>
            </w:r>
          </w:p>
        </w:tc>
        <w:tc>
          <w:tcPr>
            <w:tcW w:w="1572" w:type="dxa"/>
            <w:tcBorders>
              <w:top w:val="nil"/>
              <w:left w:val="nil"/>
              <w:bottom w:val="single" w:sz="8" w:space="0" w:color="000000"/>
              <w:right w:val="single" w:sz="8" w:space="0" w:color="000000"/>
            </w:tcBorders>
            <w:shd w:val="clear" w:color="auto" w:fill="auto"/>
            <w:vAlign w:val="center"/>
            <w:hideMark/>
          </w:tcPr>
          <w:p w14:paraId="497B8589"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482" w:type="dxa"/>
            <w:tcBorders>
              <w:top w:val="nil"/>
              <w:left w:val="nil"/>
              <w:bottom w:val="single" w:sz="8" w:space="0" w:color="000000"/>
              <w:right w:val="single" w:sz="8" w:space="0" w:color="000000"/>
            </w:tcBorders>
            <w:shd w:val="clear" w:color="auto" w:fill="auto"/>
            <w:vAlign w:val="center"/>
            <w:hideMark/>
          </w:tcPr>
          <w:p w14:paraId="22BEC0FF"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617" w:type="dxa"/>
            <w:tcBorders>
              <w:top w:val="nil"/>
              <w:left w:val="nil"/>
              <w:bottom w:val="single" w:sz="8" w:space="0" w:color="000000"/>
              <w:right w:val="single" w:sz="8" w:space="0" w:color="000000"/>
            </w:tcBorders>
            <w:shd w:val="clear" w:color="auto" w:fill="auto"/>
            <w:vAlign w:val="center"/>
            <w:hideMark/>
          </w:tcPr>
          <w:p w14:paraId="0AFEC384"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2351" w:type="dxa"/>
            <w:tcBorders>
              <w:top w:val="nil"/>
              <w:left w:val="nil"/>
              <w:bottom w:val="single" w:sz="8" w:space="0" w:color="000000"/>
              <w:right w:val="single" w:sz="8" w:space="0" w:color="000000"/>
            </w:tcBorders>
            <w:shd w:val="clear" w:color="auto" w:fill="auto"/>
            <w:vAlign w:val="center"/>
            <w:hideMark/>
          </w:tcPr>
          <w:p w14:paraId="6A9F605D"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HT (hors taxe)</w:t>
            </w:r>
          </w:p>
        </w:tc>
      </w:tr>
      <w:tr w:rsidR="00432BE7" w:rsidRPr="00432BE7" w14:paraId="2BC86D71" w14:textId="77777777" w:rsidTr="00432BE7">
        <w:trPr>
          <w:trHeight w:val="416"/>
        </w:trPr>
        <w:tc>
          <w:tcPr>
            <w:tcW w:w="2935" w:type="dxa"/>
            <w:tcBorders>
              <w:top w:val="nil"/>
              <w:left w:val="single" w:sz="8" w:space="0" w:color="000000"/>
              <w:bottom w:val="single" w:sz="8" w:space="0" w:color="000000"/>
              <w:right w:val="single" w:sz="8" w:space="0" w:color="000000"/>
            </w:tcBorders>
            <w:shd w:val="clear" w:color="auto" w:fill="auto"/>
            <w:vAlign w:val="center"/>
            <w:hideMark/>
          </w:tcPr>
          <w:p w14:paraId="72026AE7"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P2</w:t>
            </w:r>
          </w:p>
        </w:tc>
        <w:tc>
          <w:tcPr>
            <w:tcW w:w="1572" w:type="dxa"/>
            <w:tcBorders>
              <w:top w:val="nil"/>
              <w:left w:val="nil"/>
              <w:bottom w:val="single" w:sz="8" w:space="0" w:color="000000"/>
              <w:right w:val="single" w:sz="8" w:space="0" w:color="000000"/>
            </w:tcBorders>
            <w:shd w:val="clear" w:color="auto" w:fill="auto"/>
            <w:vAlign w:val="center"/>
            <w:hideMark/>
          </w:tcPr>
          <w:p w14:paraId="61CC0D89"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482" w:type="dxa"/>
            <w:tcBorders>
              <w:top w:val="nil"/>
              <w:left w:val="nil"/>
              <w:bottom w:val="single" w:sz="8" w:space="0" w:color="000000"/>
              <w:right w:val="single" w:sz="8" w:space="0" w:color="000000"/>
            </w:tcBorders>
            <w:shd w:val="clear" w:color="auto" w:fill="auto"/>
            <w:vAlign w:val="center"/>
            <w:hideMark/>
          </w:tcPr>
          <w:p w14:paraId="6C303714"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617" w:type="dxa"/>
            <w:tcBorders>
              <w:top w:val="nil"/>
              <w:left w:val="nil"/>
              <w:bottom w:val="single" w:sz="8" w:space="0" w:color="000000"/>
              <w:right w:val="single" w:sz="8" w:space="0" w:color="000000"/>
            </w:tcBorders>
            <w:shd w:val="clear" w:color="auto" w:fill="auto"/>
            <w:vAlign w:val="center"/>
            <w:hideMark/>
          </w:tcPr>
          <w:p w14:paraId="10BDF334"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2351" w:type="dxa"/>
            <w:tcBorders>
              <w:top w:val="nil"/>
              <w:left w:val="nil"/>
              <w:bottom w:val="single" w:sz="8" w:space="0" w:color="000000"/>
              <w:right w:val="single" w:sz="8" w:space="0" w:color="000000"/>
            </w:tcBorders>
            <w:shd w:val="clear" w:color="auto" w:fill="auto"/>
            <w:vAlign w:val="center"/>
            <w:hideMark/>
          </w:tcPr>
          <w:p w14:paraId="6227CBF5"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HT (hors taxe)</w:t>
            </w:r>
          </w:p>
        </w:tc>
      </w:tr>
      <w:tr w:rsidR="00432BE7" w:rsidRPr="00432BE7" w14:paraId="377ED15A" w14:textId="77777777" w:rsidTr="00432BE7">
        <w:trPr>
          <w:trHeight w:val="208"/>
        </w:trPr>
        <w:tc>
          <w:tcPr>
            <w:tcW w:w="2935" w:type="dxa"/>
            <w:tcBorders>
              <w:top w:val="nil"/>
              <w:left w:val="single" w:sz="8" w:space="0" w:color="000000"/>
              <w:bottom w:val="single" w:sz="8" w:space="0" w:color="000000"/>
              <w:right w:val="single" w:sz="8" w:space="0" w:color="000000"/>
            </w:tcBorders>
            <w:shd w:val="clear" w:color="auto" w:fill="auto"/>
            <w:vAlign w:val="center"/>
            <w:hideMark/>
          </w:tcPr>
          <w:p w14:paraId="431B500F"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P3</w:t>
            </w:r>
          </w:p>
        </w:tc>
        <w:tc>
          <w:tcPr>
            <w:tcW w:w="1572" w:type="dxa"/>
            <w:tcBorders>
              <w:top w:val="nil"/>
              <w:left w:val="nil"/>
              <w:bottom w:val="single" w:sz="8" w:space="0" w:color="000000"/>
              <w:right w:val="single" w:sz="8" w:space="0" w:color="000000"/>
            </w:tcBorders>
            <w:shd w:val="clear" w:color="auto" w:fill="auto"/>
            <w:vAlign w:val="center"/>
            <w:hideMark/>
          </w:tcPr>
          <w:p w14:paraId="09DB1848"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482" w:type="dxa"/>
            <w:tcBorders>
              <w:top w:val="nil"/>
              <w:left w:val="nil"/>
              <w:bottom w:val="single" w:sz="8" w:space="0" w:color="000000"/>
              <w:right w:val="single" w:sz="8" w:space="0" w:color="000000"/>
            </w:tcBorders>
            <w:shd w:val="clear" w:color="auto" w:fill="auto"/>
            <w:vAlign w:val="center"/>
            <w:hideMark/>
          </w:tcPr>
          <w:p w14:paraId="353F4AEA"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617" w:type="dxa"/>
            <w:tcBorders>
              <w:top w:val="nil"/>
              <w:left w:val="nil"/>
              <w:bottom w:val="single" w:sz="8" w:space="0" w:color="000000"/>
              <w:right w:val="single" w:sz="8" w:space="0" w:color="000000"/>
            </w:tcBorders>
            <w:shd w:val="clear" w:color="auto" w:fill="auto"/>
            <w:vAlign w:val="center"/>
            <w:hideMark/>
          </w:tcPr>
          <w:p w14:paraId="5829B4CB"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2351" w:type="dxa"/>
            <w:tcBorders>
              <w:top w:val="nil"/>
              <w:left w:val="nil"/>
              <w:bottom w:val="single" w:sz="8" w:space="0" w:color="000000"/>
              <w:right w:val="single" w:sz="8" w:space="0" w:color="000000"/>
            </w:tcBorders>
            <w:shd w:val="clear" w:color="auto" w:fill="auto"/>
            <w:vAlign w:val="center"/>
            <w:hideMark/>
          </w:tcPr>
          <w:p w14:paraId="5309BC04"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HT (hors taxe)</w:t>
            </w:r>
          </w:p>
        </w:tc>
      </w:tr>
      <w:tr w:rsidR="00432BE7" w:rsidRPr="00432BE7" w14:paraId="0566F5B0" w14:textId="77777777" w:rsidTr="00432BE7">
        <w:trPr>
          <w:trHeight w:val="450"/>
        </w:trPr>
        <w:tc>
          <w:tcPr>
            <w:tcW w:w="2935" w:type="dxa"/>
            <w:tcBorders>
              <w:top w:val="nil"/>
              <w:left w:val="single" w:sz="8" w:space="0" w:color="000000"/>
              <w:bottom w:val="single" w:sz="8" w:space="0" w:color="000000"/>
              <w:right w:val="single" w:sz="8" w:space="0" w:color="000000"/>
            </w:tcBorders>
            <w:shd w:val="clear" w:color="auto" w:fill="auto"/>
            <w:vAlign w:val="center"/>
            <w:hideMark/>
          </w:tcPr>
          <w:p w14:paraId="173232C1"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P4</w:t>
            </w:r>
          </w:p>
        </w:tc>
        <w:tc>
          <w:tcPr>
            <w:tcW w:w="1572" w:type="dxa"/>
            <w:tcBorders>
              <w:top w:val="nil"/>
              <w:left w:val="nil"/>
              <w:bottom w:val="single" w:sz="8" w:space="0" w:color="000000"/>
              <w:right w:val="single" w:sz="8" w:space="0" w:color="000000"/>
            </w:tcBorders>
            <w:shd w:val="clear" w:color="auto" w:fill="auto"/>
            <w:vAlign w:val="center"/>
            <w:hideMark/>
          </w:tcPr>
          <w:p w14:paraId="7BD1CD68"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482" w:type="dxa"/>
            <w:tcBorders>
              <w:top w:val="nil"/>
              <w:left w:val="nil"/>
              <w:bottom w:val="single" w:sz="8" w:space="0" w:color="000000"/>
              <w:right w:val="single" w:sz="8" w:space="0" w:color="000000"/>
            </w:tcBorders>
            <w:shd w:val="clear" w:color="auto" w:fill="auto"/>
            <w:vAlign w:val="center"/>
            <w:hideMark/>
          </w:tcPr>
          <w:p w14:paraId="3AC210EF"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617" w:type="dxa"/>
            <w:tcBorders>
              <w:top w:val="nil"/>
              <w:left w:val="nil"/>
              <w:bottom w:val="single" w:sz="8" w:space="0" w:color="000000"/>
              <w:right w:val="single" w:sz="8" w:space="0" w:color="000000"/>
            </w:tcBorders>
            <w:shd w:val="clear" w:color="auto" w:fill="auto"/>
            <w:vAlign w:val="center"/>
            <w:hideMark/>
          </w:tcPr>
          <w:p w14:paraId="421067EE"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2351" w:type="dxa"/>
            <w:tcBorders>
              <w:top w:val="nil"/>
              <w:left w:val="nil"/>
              <w:bottom w:val="single" w:sz="8" w:space="0" w:color="000000"/>
              <w:right w:val="single" w:sz="8" w:space="0" w:color="000000"/>
            </w:tcBorders>
            <w:shd w:val="clear" w:color="auto" w:fill="auto"/>
            <w:vAlign w:val="center"/>
            <w:hideMark/>
          </w:tcPr>
          <w:p w14:paraId="0A6FFDC4"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HT (hors taxe)</w:t>
            </w:r>
          </w:p>
        </w:tc>
      </w:tr>
      <w:tr w:rsidR="00432BE7" w:rsidRPr="00432BE7" w14:paraId="524BCFC1" w14:textId="77777777" w:rsidTr="00432BE7">
        <w:trPr>
          <w:trHeight w:val="208"/>
        </w:trPr>
        <w:tc>
          <w:tcPr>
            <w:tcW w:w="2935" w:type="dxa"/>
            <w:tcBorders>
              <w:top w:val="nil"/>
              <w:left w:val="single" w:sz="8" w:space="0" w:color="000000"/>
              <w:bottom w:val="single" w:sz="8" w:space="0" w:color="000000"/>
              <w:right w:val="single" w:sz="8" w:space="0" w:color="000000"/>
            </w:tcBorders>
            <w:shd w:val="clear" w:color="auto" w:fill="auto"/>
            <w:vAlign w:val="center"/>
            <w:hideMark/>
          </w:tcPr>
          <w:p w14:paraId="59EC1E3A"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Etc.</w:t>
            </w:r>
          </w:p>
        </w:tc>
        <w:tc>
          <w:tcPr>
            <w:tcW w:w="1572" w:type="dxa"/>
            <w:tcBorders>
              <w:top w:val="nil"/>
              <w:left w:val="nil"/>
              <w:bottom w:val="single" w:sz="8" w:space="0" w:color="000000"/>
              <w:right w:val="single" w:sz="8" w:space="0" w:color="000000"/>
            </w:tcBorders>
            <w:shd w:val="clear" w:color="auto" w:fill="auto"/>
            <w:vAlign w:val="center"/>
            <w:hideMark/>
          </w:tcPr>
          <w:p w14:paraId="5250873D"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482" w:type="dxa"/>
            <w:tcBorders>
              <w:top w:val="nil"/>
              <w:left w:val="nil"/>
              <w:bottom w:val="single" w:sz="8" w:space="0" w:color="000000"/>
              <w:right w:val="single" w:sz="8" w:space="0" w:color="000000"/>
            </w:tcBorders>
            <w:shd w:val="clear" w:color="auto" w:fill="auto"/>
            <w:vAlign w:val="center"/>
            <w:hideMark/>
          </w:tcPr>
          <w:p w14:paraId="766105C6"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617" w:type="dxa"/>
            <w:tcBorders>
              <w:top w:val="nil"/>
              <w:left w:val="nil"/>
              <w:bottom w:val="single" w:sz="8" w:space="0" w:color="000000"/>
              <w:right w:val="single" w:sz="8" w:space="0" w:color="000000"/>
            </w:tcBorders>
            <w:shd w:val="clear" w:color="auto" w:fill="auto"/>
            <w:vAlign w:val="center"/>
            <w:hideMark/>
          </w:tcPr>
          <w:p w14:paraId="03277C3D"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2351" w:type="dxa"/>
            <w:tcBorders>
              <w:top w:val="nil"/>
              <w:left w:val="nil"/>
              <w:bottom w:val="single" w:sz="8" w:space="0" w:color="000000"/>
              <w:right w:val="single" w:sz="8" w:space="0" w:color="000000"/>
            </w:tcBorders>
            <w:shd w:val="clear" w:color="auto" w:fill="auto"/>
            <w:vAlign w:val="center"/>
            <w:hideMark/>
          </w:tcPr>
          <w:p w14:paraId="1CD5D4A7"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HT (hors taxe)</w:t>
            </w:r>
          </w:p>
        </w:tc>
      </w:tr>
      <w:tr w:rsidR="00432BE7" w:rsidRPr="00432BE7" w14:paraId="539E4A6F" w14:textId="77777777" w:rsidTr="00432BE7">
        <w:trPr>
          <w:trHeight w:val="208"/>
        </w:trPr>
        <w:tc>
          <w:tcPr>
            <w:tcW w:w="2935" w:type="dxa"/>
            <w:tcBorders>
              <w:top w:val="nil"/>
              <w:left w:val="nil"/>
              <w:bottom w:val="single" w:sz="8" w:space="0" w:color="000000"/>
              <w:right w:val="nil"/>
            </w:tcBorders>
            <w:shd w:val="clear" w:color="auto" w:fill="auto"/>
            <w:vAlign w:val="center"/>
            <w:hideMark/>
          </w:tcPr>
          <w:p w14:paraId="416DFBBA" w14:textId="77777777" w:rsidR="00432BE7" w:rsidRPr="00432BE7" w:rsidRDefault="00432BE7" w:rsidP="00432BE7">
            <w:pPr>
              <w:spacing w:line="240" w:lineRule="auto"/>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572" w:type="dxa"/>
            <w:tcBorders>
              <w:top w:val="nil"/>
              <w:left w:val="nil"/>
              <w:bottom w:val="single" w:sz="8" w:space="0" w:color="000000"/>
              <w:right w:val="nil"/>
            </w:tcBorders>
            <w:shd w:val="clear" w:color="auto" w:fill="auto"/>
            <w:vAlign w:val="center"/>
            <w:hideMark/>
          </w:tcPr>
          <w:p w14:paraId="335ED587"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482" w:type="dxa"/>
            <w:tcBorders>
              <w:top w:val="nil"/>
              <w:left w:val="nil"/>
              <w:bottom w:val="single" w:sz="8" w:space="0" w:color="000000"/>
              <w:right w:val="nil"/>
            </w:tcBorders>
            <w:shd w:val="clear" w:color="auto" w:fill="auto"/>
            <w:vAlign w:val="center"/>
            <w:hideMark/>
          </w:tcPr>
          <w:p w14:paraId="58327668"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1617" w:type="dxa"/>
            <w:tcBorders>
              <w:top w:val="nil"/>
              <w:left w:val="nil"/>
              <w:bottom w:val="single" w:sz="8" w:space="0" w:color="000000"/>
              <w:right w:val="nil"/>
            </w:tcBorders>
            <w:shd w:val="clear" w:color="auto" w:fill="auto"/>
            <w:vAlign w:val="center"/>
            <w:hideMark/>
          </w:tcPr>
          <w:p w14:paraId="22F54FDF"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c>
          <w:tcPr>
            <w:tcW w:w="2351" w:type="dxa"/>
            <w:tcBorders>
              <w:top w:val="nil"/>
              <w:left w:val="nil"/>
              <w:bottom w:val="single" w:sz="8" w:space="0" w:color="000000"/>
              <w:right w:val="nil"/>
            </w:tcBorders>
            <w:shd w:val="clear" w:color="auto" w:fill="auto"/>
            <w:vAlign w:val="center"/>
            <w:hideMark/>
          </w:tcPr>
          <w:p w14:paraId="3805DA8E" w14:textId="77777777" w:rsidR="00432BE7" w:rsidRPr="00432BE7" w:rsidRDefault="00432BE7" w:rsidP="00432BE7">
            <w:pPr>
              <w:spacing w:line="240" w:lineRule="auto"/>
              <w:jc w:val="center"/>
              <w:rPr>
                <w:rFonts w:ascii="Calibri" w:eastAsia="Times New Roman" w:hAnsi="Calibri" w:cs="Calibri"/>
                <w:color w:val="000000"/>
                <w:sz w:val="22"/>
                <w:szCs w:val="22"/>
              </w:rPr>
            </w:pPr>
            <w:r w:rsidRPr="00432BE7">
              <w:rPr>
                <w:rFonts w:ascii="Calibri" w:eastAsia="Times New Roman" w:hAnsi="Calibri" w:cs="Calibri"/>
                <w:color w:val="000000"/>
                <w:sz w:val="22"/>
                <w:szCs w:val="22"/>
              </w:rPr>
              <w:t> </w:t>
            </w:r>
          </w:p>
        </w:tc>
      </w:tr>
      <w:tr w:rsidR="00432BE7" w:rsidRPr="00432BE7" w14:paraId="6BA04A08" w14:textId="77777777" w:rsidTr="00432BE7">
        <w:trPr>
          <w:trHeight w:val="208"/>
        </w:trPr>
        <w:tc>
          <w:tcPr>
            <w:tcW w:w="4508"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A9A5DC9" w14:textId="77777777" w:rsidR="00432BE7" w:rsidRPr="00432BE7" w:rsidRDefault="00432BE7" w:rsidP="00432BE7">
            <w:pPr>
              <w:spacing w:line="240" w:lineRule="auto"/>
              <w:jc w:val="right"/>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MONTANT MAXIMAL DU CONTRAT</w:t>
            </w:r>
          </w:p>
        </w:tc>
        <w:tc>
          <w:tcPr>
            <w:tcW w:w="1482" w:type="dxa"/>
            <w:tcBorders>
              <w:top w:val="nil"/>
              <w:left w:val="nil"/>
              <w:bottom w:val="single" w:sz="8" w:space="0" w:color="000000"/>
              <w:right w:val="single" w:sz="8" w:space="0" w:color="000000"/>
            </w:tcBorders>
            <w:shd w:val="clear" w:color="auto" w:fill="auto"/>
            <w:vAlign w:val="center"/>
            <w:hideMark/>
          </w:tcPr>
          <w:p w14:paraId="0F0CE394" w14:textId="77777777" w:rsidR="00432BE7" w:rsidRPr="00432BE7" w:rsidRDefault="00432BE7" w:rsidP="00432BE7">
            <w:pPr>
              <w:spacing w:line="240" w:lineRule="auto"/>
              <w:jc w:val="right"/>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 </w:t>
            </w:r>
          </w:p>
        </w:tc>
        <w:tc>
          <w:tcPr>
            <w:tcW w:w="1617" w:type="dxa"/>
            <w:tcBorders>
              <w:top w:val="nil"/>
              <w:left w:val="nil"/>
              <w:bottom w:val="single" w:sz="8" w:space="0" w:color="000000"/>
              <w:right w:val="single" w:sz="8" w:space="0" w:color="000000"/>
            </w:tcBorders>
            <w:shd w:val="clear" w:color="auto" w:fill="auto"/>
            <w:vAlign w:val="center"/>
            <w:hideMark/>
          </w:tcPr>
          <w:p w14:paraId="7C836C78" w14:textId="77777777" w:rsidR="00432BE7" w:rsidRPr="00432BE7" w:rsidRDefault="00432BE7" w:rsidP="00432BE7">
            <w:pPr>
              <w:spacing w:line="240" w:lineRule="auto"/>
              <w:jc w:val="right"/>
              <w:rPr>
                <w:rFonts w:ascii="Calibri" w:eastAsia="Times New Roman" w:hAnsi="Calibri" w:cs="Calibri"/>
                <w:b/>
                <w:bCs/>
                <w:color w:val="000000"/>
                <w:sz w:val="22"/>
                <w:szCs w:val="22"/>
              </w:rPr>
            </w:pPr>
            <w:r w:rsidRPr="00432BE7">
              <w:rPr>
                <w:rFonts w:ascii="Calibri" w:eastAsia="Times New Roman" w:hAnsi="Calibri" w:cs="Calibri"/>
                <w:b/>
                <w:bCs/>
                <w:color w:val="000000"/>
                <w:sz w:val="22"/>
                <w:szCs w:val="22"/>
              </w:rPr>
              <w:t> </w:t>
            </w:r>
          </w:p>
        </w:tc>
        <w:tc>
          <w:tcPr>
            <w:tcW w:w="2351" w:type="dxa"/>
            <w:tcBorders>
              <w:top w:val="nil"/>
              <w:left w:val="nil"/>
              <w:bottom w:val="single" w:sz="8" w:space="0" w:color="000000"/>
              <w:right w:val="single" w:sz="8" w:space="0" w:color="000000"/>
            </w:tcBorders>
            <w:shd w:val="clear" w:color="auto" w:fill="auto"/>
            <w:vAlign w:val="center"/>
            <w:hideMark/>
          </w:tcPr>
          <w:p w14:paraId="58E53147" w14:textId="77777777" w:rsidR="00432BE7" w:rsidRPr="00432BE7" w:rsidRDefault="00432BE7" w:rsidP="00432BE7">
            <w:pPr>
              <w:spacing w:line="240" w:lineRule="auto"/>
              <w:jc w:val="right"/>
              <w:rPr>
                <w:rFonts w:ascii="Calibri" w:eastAsia="Times New Roman" w:hAnsi="Calibri" w:cs="Calibri"/>
                <w:color w:val="000000"/>
                <w:sz w:val="22"/>
                <w:szCs w:val="22"/>
              </w:rPr>
            </w:pPr>
            <w:r w:rsidRPr="00432BE7">
              <w:rPr>
                <w:rFonts w:ascii="Calibri" w:eastAsia="Times New Roman" w:hAnsi="Calibri" w:cs="Calibri"/>
                <w:color w:val="000000"/>
                <w:sz w:val="22"/>
                <w:szCs w:val="22"/>
              </w:rPr>
              <w:t>€ HT (hors taxe)</w:t>
            </w:r>
          </w:p>
        </w:tc>
      </w:tr>
    </w:tbl>
    <w:p w14:paraId="1E2806D6" w14:textId="3143E9B3" w:rsidR="00432BE7" w:rsidRDefault="00432BE7" w:rsidP="0089576F">
      <w:pPr>
        <w:pStyle w:val="u"/>
        <w:widowControl w:val="0"/>
        <w:numPr>
          <w:ilvl w:val="12"/>
          <w:numId w:val="0"/>
        </w:numPr>
        <w:jc w:val="left"/>
        <w:rPr>
          <w:rFonts w:asciiTheme="minorHAnsi" w:hAnsiTheme="minorHAnsi" w:cstheme="minorHAnsi"/>
          <w:szCs w:val="22"/>
        </w:rPr>
      </w:pPr>
    </w:p>
    <w:p w14:paraId="15694C79" w14:textId="77777777" w:rsidR="00893BE9" w:rsidRDefault="00893BE9" w:rsidP="0089576F">
      <w:pPr>
        <w:pStyle w:val="u"/>
        <w:widowControl w:val="0"/>
        <w:numPr>
          <w:ilvl w:val="12"/>
          <w:numId w:val="0"/>
        </w:numPr>
        <w:jc w:val="left"/>
        <w:rPr>
          <w:rFonts w:asciiTheme="minorHAnsi" w:hAnsiTheme="minorHAnsi" w:cstheme="minorHAnsi"/>
          <w:szCs w:val="22"/>
        </w:rPr>
      </w:pPr>
    </w:p>
    <w:p w14:paraId="2B6F34D1" w14:textId="4B1F0E91" w:rsidR="00432BE7" w:rsidRDefault="00432BE7" w:rsidP="0089576F">
      <w:pPr>
        <w:pStyle w:val="u"/>
        <w:widowControl w:val="0"/>
        <w:numPr>
          <w:ilvl w:val="12"/>
          <w:numId w:val="0"/>
        </w:numPr>
        <w:jc w:val="left"/>
        <w:rPr>
          <w:rFonts w:asciiTheme="minorHAnsi" w:hAnsiTheme="minorHAnsi" w:cstheme="minorHAnsi"/>
          <w:szCs w:val="22"/>
        </w:rPr>
      </w:pPr>
    </w:p>
    <w:p w14:paraId="017EA007" w14:textId="4D3F1A4D" w:rsidR="00432BE7" w:rsidRDefault="00432BE7" w:rsidP="0089576F">
      <w:pPr>
        <w:pStyle w:val="u"/>
        <w:widowControl w:val="0"/>
        <w:numPr>
          <w:ilvl w:val="12"/>
          <w:numId w:val="0"/>
        </w:numPr>
        <w:jc w:val="left"/>
        <w:rPr>
          <w:rFonts w:asciiTheme="minorHAnsi" w:hAnsiTheme="minorHAnsi" w:cstheme="minorHAnsi"/>
          <w:szCs w:val="22"/>
        </w:rPr>
      </w:pPr>
    </w:p>
    <w:p w14:paraId="08E0C81A" w14:textId="73BD8C66" w:rsidR="00432BE7" w:rsidRDefault="00432BE7" w:rsidP="0089576F">
      <w:pPr>
        <w:pStyle w:val="u"/>
        <w:widowControl w:val="0"/>
        <w:numPr>
          <w:ilvl w:val="12"/>
          <w:numId w:val="0"/>
        </w:numPr>
        <w:jc w:val="left"/>
        <w:rPr>
          <w:rFonts w:asciiTheme="minorHAnsi" w:hAnsiTheme="minorHAnsi" w:cstheme="minorHAnsi"/>
          <w:szCs w:val="22"/>
        </w:rPr>
      </w:pPr>
    </w:p>
    <w:p w14:paraId="49C010A7" w14:textId="02955F5F" w:rsidR="00432BE7" w:rsidRDefault="00432BE7" w:rsidP="0089576F">
      <w:pPr>
        <w:pStyle w:val="u"/>
        <w:widowControl w:val="0"/>
        <w:numPr>
          <w:ilvl w:val="12"/>
          <w:numId w:val="0"/>
        </w:numPr>
        <w:jc w:val="left"/>
        <w:rPr>
          <w:rFonts w:asciiTheme="minorHAnsi" w:hAnsiTheme="minorHAnsi" w:cstheme="minorHAnsi"/>
          <w:szCs w:val="22"/>
        </w:rPr>
      </w:pPr>
    </w:p>
    <w:p w14:paraId="37787396" w14:textId="77777777" w:rsidR="00432BE7" w:rsidRPr="00A86E43" w:rsidRDefault="00432BE7" w:rsidP="0089576F">
      <w:pPr>
        <w:pStyle w:val="u"/>
        <w:widowControl w:val="0"/>
        <w:numPr>
          <w:ilvl w:val="12"/>
          <w:numId w:val="0"/>
        </w:numPr>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lastRenderedPageBreak/>
        <w:t>Forme des prix</w:t>
      </w:r>
      <w:bookmarkEnd w:id="18"/>
    </w:p>
    <w:p w14:paraId="71F68E4E" w14:textId="4FF187BF"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6D78A6">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B71CBA" w:rsidRDefault="00E637E0" w:rsidP="00A86E43">
      <w:pPr>
        <w:pStyle w:val="u"/>
        <w:widowControl w:val="0"/>
        <w:numPr>
          <w:ilvl w:val="0"/>
          <w:numId w:val="54"/>
        </w:numPr>
        <w:ind w:left="567" w:hanging="283"/>
        <w:rPr>
          <w:rFonts w:asciiTheme="minorHAnsi" w:hAnsiTheme="minorHAnsi" w:cs="Arial"/>
          <w:b/>
        </w:rPr>
      </w:pPr>
      <w:r w:rsidRPr="00B71CBA">
        <w:rPr>
          <w:rFonts w:asciiTheme="minorHAnsi" w:hAnsiTheme="minorHAnsi" w:cs="Arial"/>
          <w:b/>
        </w:rPr>
        <w:t>Acomptes</w:t>
      </w:r>
    </w:p>
    <w:p w14:paraId="73DF7DD7" w14:textId="18770DEB"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7BA30215"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w:t>
      </w:r>
    </w:p>
    <w:p w14:paraId="6526080B" w14:textId="3975F1B5"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04FA4DE0" w:rsidR="007B473C" w:rsidRPr="00A86E43" w:rsidRDefault="00B71CBA" w:rsidP="00B71CBA">
      <w:pPr>
        <w:pStyle w:val="u"/>
        <w:widowControl w:val="0"/>
        <w:numPr>
          <w:ilvl w:val="12"/>
          <w:numId w:val="0"/>
        </w:numPr>
        <w:spacing w:after="120"/>
        <w:ind w:left="567"/>
        <w:rPr>
          <w:rFonts w:asciiTheme="minorHAnsi" w:hAnsiTheme="minorHAnsi" w:cs="Arial"/>
        </w:rPr>
      </w:pPr>
      <w:r>
        <w:rPr>
          <w:rFonts w:asciiTheme="minorHAnsi" w:hAnsiTheme="minorHAnsi" w:cs="Arial"/>
        </w:rPr>
        <w:t xml:space="preserve">Chaque </w:t>
      </w:r>
      <w:r w:rsidR="00893BE9">
        <w:rPr>
          <w:rFonts w:asciiTheme="minorHAnsi" w:hAnsiTheme="minorHAnsi" w:cs="Arial"/>
        </w:rPr>
        <w:t xml:space="preserve">bon de commande </w:t>
      </w:r>
      <w:r w:rsidR="00E637E0"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0A45E2F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w:t>
      </w:r>
      <w:r w:rsidR="00CC3679" w:rsidRPr="00A86E43" w:rsidDel="00CC3679">
        <w:rPr>
          <w:rFonts w:asciiTheme="minorHAnsi" w:hAnsiTheme="minorHAnsi" w:cstheme="minorHAnsi"/>
          <w:szCs w:val="22"/>
        </w:rPr>
        <w:t xml:space="preserve"> </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120F8FC3" w:rsidR="00D00B3A" w:rsidRPr="00C6776C" w:rsidRDefault="00B71CBA" w:rsidP="00A1761D">
      <w:pPr>
        <w:pStyle w:val="u"/>
        <w:widowControl w:val="0"/>
        <w:numPr>
          <w:ilvl w:val="0"/>
          <w:numId w:val="11"/>
        </w:numPr>
        <w:rPr>
          <w:rFonts w:asciiTheme="minorHAnsi" w:hAnsiTheme="minorHAnsi" w:cstheme="minorHAnsi"/>
          <w:szCs w:val="22"/>
        </w:rPr>
      </w:pPr>
      <w:r w:rsidRPr="00C6776C">
        <w:rPr>
          <w:rFonts w:asciiTheme="minorHAnsi" w:hAnsiTheme="minorHAnsi" w:cstheme="minorHAnsi"/>
          <w:szCs w:val="22"/>
        </w:rPr>
        <w:t>Le</w:t>
      </w:r>
      <w:r w:rsidR="00F766D6" w:rsidRPr="00C6776C">
        <w:rPr>
          <w:rFonts w:asciiTheme="minorHAnsi" w:hAnsiTheme="minorHAnsi" w:cstheme="minorHAnsi"/>
          <w:szCs w:val="22"/>
        </w:rPr>
        <w:t xml:space="preserve"> </w:t>
      </w:r>
      <w:r w:rsidR="00127A5B" w:rsidRPr="00C6776C">
        <w:rPr>
          <w:rFonts w:asciiTheme="minorHAnsi" w:hAnsiTheme="minorHAnsi" w:cstheme="minorHAnsi"/>
          <w:szCs w:val="22"/>
        </w:rPr>
        <w:t>C</w:t>
      </w:r>
      <w:r w:rsidR="00D00B3A" w:rsidRPr="00C6776C">
        <w:rPr>
          <w:rFonts w:asciiTheme="minorHAnsi" w:hAnsiTheme="minorHAnsi" w:cstheme="minorHAnsi"/>
          <w:szCs w:val="22"/>
        </w:rPr>
        <w:t xml:space="preserve">hargé de projet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4017E7B3"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w:t>
      </w:r>
      <w:r w:rsidR="00CC3679" w:rsidRPr="00A86E43" w:rsidDel="00CC3679">
        <w:rPr>
          <w:rFonts w:asciiTheme="minorHAnsi" w:hAnsiTheme="minorHAnsi" w:cstheme="minorHAnsi"/>
          <w:szCs w:val="22"/>
        </w:rPr>
        <w:t xml:space="preserve"> </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25EDE0CD" w:rsidR="00C27993" w:rsidRPr="00A86E43" w:rsidRDefault="00B71CBA"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Le</w:t>
      </w:r>
      <w:r w:rsidR="00D00B3A" w:rsidRPr="00A86E43">
        <w:rPr>
          <w:rFonts w:asciiTheme="minorHAnsi" w:hAnsiTheme="minorHAnsi" w:cstheme="minorHAnsi"/>
          <w:szCs w:val="22"/>
        </w:rPr>
        <w:t xml:space="preserve"> D</w:t>
      </w:r>
      <w:r w:rsidR="00C27993" w:rsidRPr="00A86E43">
        <w:rPr>
          <w:rFonts w:asciiTheme="minorHAnsi" w:hAnsiTheme="minorHAnsi" w:cstheme="minorHAnsi"/>
          <w:szCs w:val="22"/>
        </w:rPr>
        <w:t xml:space="preserve">irecteur de l’unité thématique </w:t>
      </w:r>
      <w:r w:rsidR="00C6776C">
        <w:rPr>
          <w:rFonts w:asciiTheme="minorHAnsi" w:hAnsiTheme="minorHAnsi" w:cstheme="minorHAnsi"/>
          <w:szCs w:val="22"/>
        </w:rPr>
        <w:t>TGR</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1368"/>
        <w:gridCol w:w="5233"/>
        <w:gridCol w:w="2573"/>
      </w:tblGrid>
      <w:tr w:rsidR="005C1231" w:rsidRPr="00A86E43" w14:paraId="6542CA52" w14:textId="77777777" w:rsidTr="00390629">
        <w:tc>
          <w:tcPr>
            <w:tcW w:w="9400" w:type="dxa"/>
            <w:gridSpan w:val="3"/>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périodiques</w:t>
            </w:r>
          </w:p>
        </w:tc>
      </w:tr>
      <w:tr w:rsidR="005C1231" w:rsidRPr="00A86E43" w14:paraId="601541CF" w14:textId="77777777" w:rsidTr="00390629">
        <w:tc>
          <w:tcPr>
            <w:tcW w:w="1389"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390629">
        <w:tc>
          <w:tcPr>
            <w:tcW w:w="1389" w:type="dxa"/>
          </w:tcPr>
          <w:p w14:paraId="2A8A8422"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1EFBCF57"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3D4DFEEB"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4B76CDD0" w14:textId="77777777" w:rsidTr="00390629">
        <w:tc>
          <w:tcPr>
            <w:tcW w:w="1389"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6AABF045" w14:textId="77777777" w:rsidTr="00390629">
        <w:tc>
          <w:tcPr>
            <w:tcW w:w="9400"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197CF8">
        <w:tc>
          <w:tcPr>
            <w:tcW w:w="1389"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197CF8" w:rsidRPr="00A86E43" w14:paraId="28675300" w14:textId="77777777" w:rsidTr="00390629">
        <w:tc>
          <w:tcPr>
            <w:tcW w:w="1389"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2624" w:type="dxa"/>
          </w:tcPr>
          <w:p w14:paraId="33142F4C" w14:textId="77777777" w:rsidR="00197CF8" w:rsidRPr="00A86E43" w:rsidRDefault="00197CF8" w:rsidP="00390629">
            <w:pPr>
              <w:pStyle w:val="u"/>
              <w:widowControl w:val="0"/>
              <w:numPr>
                <w:ilvl w:val="12"/>
                <w:numId w:val="0"/>
              </w:numPr>
              <w:rPr>
                <w:rFonts w:asciiTheme="minorHAnsi" w:hAnsiTheme="minorHAnsi" w:cstheme="minorHAnsi"/>
                <w:szCs w:val="22"/>
              </w:rPr>
            </w:pP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A86E43" w:rsidRDefault="000A6914" w:rsidP="00F07EEF">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lastRenderedPageBreak/>
        <w:t>Lieu d’exécution</w:t>
      </w:r>
      <w:bookmarkEnd w:id="41"/>
      <w:bookmarkEnd w:id="42"/>
    </w:p>
    <w:p w14:paraId="211EA0ED" w14:textId="5B37E963"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C6776C">
        <w:rPr>
          <w:rFonts w:asciiTheme="minorHAnsi" w:hAnsiTheme="minorHAnsi" w:cstheme="minorHAnsi"/>
          <w:szCs w:val="22"/>
        </w:rPr>
        <w:t>Les prestations</w:t>
      </w:r>
      <w:r w:rsidR="00E25D2D" w:rsidRPr="00C6776C">
        <w:rPr>
          <w:rFonts w:asciiTheme="minorHAnsi" w:hAnsiTheme="minorHAnsi" w:cstheme="minorHAnsi"/>
          <w:szCs w:val="22"/>
        </w:rPr>
        <w:t xml:space="preserve"> seront </w:t>
      </w:r>
      <w:r w:rsidRPr="00C6776C">
        <w:rPr>
          <w:rFonts w:asciiTheme="minorHAnsi" w:hAnsiTheme="minorHAnsi" w:cstheme="minorHAnsi"/>
          <w:szCs w:val="22"/>
        </w:rPr>
        <w:t>exécutées</w:t>
      </w:r>
      <w:r w:rsidR="00E25D2D" w:rsidRPr="00C6776C">
        <w:rPr>
          <w:rFonts w:asciiTheme="minorHAnsi" w:hAnsiTheme="minorHAnsi" w:cstheme="minorHAnsi"/>
          <w:szCs w:val="22"/>
        </w:rPr>
        <w:t xml:space="preserve"> en</w:t>
      </w:r>
      <w:r w:rsidR="00143F6C" w:rsidRPr="00C6776C">
        <w:rPr>
          <w:rFonts w:asciiTheme="minorHAnsi" w:hAnsiTheme="minorHAnsi" w:cstheme="minorHAnsi"/>
          <w:szCs w:val="22"/>
        </w:rPr>
        <w:t xml:space="preserve"> </w:t>
      </w:r>
      <w:r w:rsidR="00C6776C" w:rsidRPr="00C6776C">
        <w:rPr>
          <w:rFonts w:asciiTheme="minorHAnsi" w:hAnsiTheme="minorHAnsi" w:cstheme="minorHAnsi"/>
          <w:szCs w:val="22"/>
        </w:rPr>
        <w:t xml:space="preserve">France.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w:t>
      </w:r>
      <w:r w:rsidR="00E56ECB" w:rsidRPr="00A86E43">
        <w:rPr>
          <w:rFonts w:asciiTheme="minorHAnsi" w:hAnsiTheme="minorHAnsi" w:cstheme="minorHAnsi"/>
          <w:szCs w:val="22"/>
        </w:rPr>
        <w:lastRenderedPageBreak/>
        <w:t xml:space="preserve">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29BA24BB" w:rsidR="00122959" w:rsidRPr="00A86E43" w:rsidRDefault="00C6776C" w:rsidP="00A1761D">
      <w:pPr>
        <w:pStyle w:val="u"/>
        <w:widowControl w:val="0"/>
        <w:numPr>
          <w:ilvl w:val="0"/>
          <w:numId w:val="13"/>
        </w:numPr>
        <w:rPr>
          <w:rFonts w:asciiTheme="minorHAnsi" w:hAnsiTheme="minorHAnsi" w:cstheme="minorHAnsi"/>
          <w:szCs w:val="22"/>
          <w:highlight w:val="yellow"/>
        </w:rPr>
      </w:pPr>
      <w:r>
        <w:rPr>
          <w:rFonts w:asciiTheme="minorHAnsi" w:hAnsiTheme="minorHAnsi" w:cstheme="minorHAnsi"/>
          <w:szCs w:val="22"/>
          <w:highlight w:val="yellow"/>
        </w:rPr>
        <w:t xml:space="preserve">Description de projet détaillé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00B53C82" w:rsidR="00D07897" w:rsidRPr="00C6776C" w:rsidRDefault="00C6776C" w:rsidP="00B2733D">
            <w:pPr>
              <w:widowControl w:val="0"/>
              <w:numPr>
                <w:ilvl w:val="12"/>
                <w:numId w:val="0"/>
              </w:numPr>
              <w:spacing w:line="240" w:lineRule="auto"/>
              <w:jc w:val="both"/>
              <w:rPr>
                <w:rFonts w:asciiTheme="minorHAnsi" w:hAnsiTheme="minorHAnsi" w:cstheme="minorHAnsi"/>
                <w:sz w:val="22"/>
                <w:szCs w:val="22"/>
              </w:rPr>
            </w:pPr>
            <w:r w:rsidRPr="00C6776C">
              <w:rPr>
                <w:rFonts w:asciiTheme="minorHAnsi" w:hAnsiTheme="minorHAnsi" w:cstheme="minorHAnsi"/>
                <w:sz w:val="22"/>
                <w:szCs w:val="22"/>
              </w:rPr>
              <w:t>Marilou FIORENTINO</w:t>
            </w:r>
          </w:p>
          <w:p w14:paraId="38DD0932" w14:textId="511CE604"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C6776C">
              <w:rPr>
                <w:rFonts w:asciiTheme="minorHAnsi" w:hAnsiTheme="minorHAnsi" w:cstheme="minorHAnsi"/>
                <w:sz w:val="22"/>
                <w:szCs w:val="22"/>
              </w:rPr>
              <w:t xml:space="preserve">Département </w:t>
            </w:r>
            <w:r w:rsidR="00C6776C" w:rsidRPr="00C6776C">
              <w:rPr>
                <w:rFonts w:asciiTheme="minorHAnsi" w:hAnsiTheme="minorHAnsi" w:cstheme="minorHAnsi"/>
                <w:sz w:val="22"/>
                <w:szCs w:val="22"/>
              </w:rPr>
              <w:t>GOUVERNANCE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53EF47C2" w14:textId="77777777" w:rsidR="00C614D4" w:rsidRDefault="00C614D4" w:rsidP="00D07897">
      <w:pPr>
        <w:pStyle w:val="v"/>
        <w:widowControl w:val="0"/>
        <w:numPr>
          <w:ilvl w:val="12"/>
          <w:numId w:val="0"/>
        </w:numPr>
        <w:spacing w:before="120"/>
        <w:ind w:left="561"/>
        <w:rPr>
          <w:rFonts w:asciiTheme="minorHAnsi" w:hAnsiTheme="minorHAnsi" w:cstheme="minorHAnsi"/>
          <w:szCs w:val="22"/>
        </w:rPr>
      </w:pPr>
    </w:p>
    <w:p w14:paraId="0C9D95FA" w14:textId="766676FA"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0D094D66" w:rsidR="009766DB" w:rsidRPr="0039583C" w:rsidRDefault="009766DB" w:rsidP="0089576F">
      <w:pPr>
        <w:pStyle w:val="u"/>
        <w:widowControl w:val="0"/>
        <w:numPr>
          <w:ilvl w:val="0"/>
          <w:numId w:val="51"/>
        </w:numPr>
        <w:spacing w:before="120"/>
        <w:rPr>
          <w:rFonts w:asciiTheme="minorHAnsi" w:hAnsiTheme="minorHAnsi" w:cs="Arial"/>
          <w:szCs w:val="22"/>
        </w:rPr>
      </w:pPr>
      <w:r w:rsidRPr="0039583C">
        <w:rPr>
          <w:rFonts w:asciiTheme="minorHAnsi" w:hAnsiTheme="minorHAnsi" w:cs="Arial"/>
          <w:szCs w:val="22"/>
        </w:rPr>
        <w:t>Exemple 2 : La mise à jour d’éléments techniques (précisions sur les livrables, définition techniques fabricants, fiches techniques mat</w:t>
      </w:r>
      <w:r w:rsidR="00C6776C" w:rsidRPr="0039583C">
        <w:rPr>
          <w:rFonts w:asciiTheme="minorHAnsi" w:hAnsiTheme="minorHAnsi" w:cs="Arial"/>
          <w:szCs w:val="22"/>
        </w:rPr>
        <w:t>ériels, évolution des notices…)</w:t>
      </w:r>
      <w:r w:rsidRPr="0039583C">
        <w:rPr>
          <w:rFonts w:asciiTheme="minorHAnsi" w:hAnsiTheme="minorHAnsi" w:cs="Arial"/>
          <w:szCs w:val="22"/>
        </w:rPr>
        <w:t>.</w:t>
      </w:r>
    </w:p>
    <w:p w14:paraId="2AC74079" w14:textId="0BBAC678"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C6776C">
        <w:rPr>
          <w:rFonts w:asciiTheme="minorHAnsi" w:hAnsiTheme="minorHAnsi" w:cs="Arial"/>
          <w:szCs w:val="22"/>
        </w:rPr>
        <w:t xml:space="preserve"> :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6FEB5AAF" w:rsidR="00C64382"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ins w:id="59" w:author="Thioro SARR" w:date="2025-07-11T12:17:00Z"/>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lastRenderedPageBreak/>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634C2545"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B3EA87F" w14:textId="77777777" w:rsidR="00C614D4" w:rsidRPr="00A86E43" w:rsidRDefault="00C614D4" w:rsidP="00A1761D">
      <w:pPr>
        <w:spacing w:line="240" w:lineRule="auto"/>
        <w:ind w:left="567"/>
        <w:jc w:val="both"/>
        <w:rPr>
          <w:rFonts w:asciiTheme="minorHAnsi" w:eastAsia="Times New Roman" w:hAnsiTheme="minorHAnsi" w:cs="Arial"/>
          <w:sz w:val="22"/>
          <w:szCs w:val="22"/>
        </w:rPr>
      </w:pP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15EEF09A" w:rsidR="0000635E" w:rsidRPr="00954F0E" w:rsidRDefault="0000635E" w:rsidP="00A1761D">
      <w:pPr>
        <w:spacing w:line="240" w:lineRule="auto"/>
        <w:ind w:left="567"/>
        <w:jc w:val="both"/>
        <w:rPr>
          <w:rFonts w:asciiTheme="minorHAnsi" w:hAnsiTheme="minorHAnsi" w:cstheme="minorHAnsi"/>
          <w:sz w:val="22"/>
          <w:szCs w:val="22"/>
        </w:rPr>
      </w:pPr>
      <w:r w:rsidRPr="00954F0E">
        <w:rPr>
          <w:rFonts w:asciiTheme="minorHAnsi" w:hAnsiTheme="minorHAnsi" w:cstheme="minorHAnsi"/>
          <w:sz w:val="22"/>
          <w:szCs w:val="22"/>
        </w:rPr>
        <w:t xml:space="preserve">Le présent </w:t>
      </w:r>
      <w:r w:rsidRPr="00954F0E">
        <w:rPr>
          <w:rFonts w:asciiTheme="minorHAnsi" w:hAnsiTheme="minorHAnsi" w:cstheme="minorHAnsi"/>
          <w:smallCaps/>
          <w:sz w:val="22"/>
          <w:szCs w:val="22"/>
        </w:rPr>
        <w:t>contrat</w:t>
      </w:r>
      <w:r w:rsidRPr="00954F0E">
        <w:rPr>
          <w:rFonts w:asciiTheme="minorHAnsi" w:hAnsiTheme="minorHAnsi" w:cstheme="minorHAnsi"/>
          <w:sz w:val="22"/>
          <w:szCs w:val="22"/>
        </w:rPr>
        <w:t xml:space="preserve"> est soumis aux clauses de résiliation telle que défini</w:t>
      </w:r>
      <w:r w:rsidR="00884FDC" w:rsidRPr="00954F0E">
        <w:rPr>
          <w:rFonts w:asciiTheme="minorHAnsi" w:hAnsiTheme="minorHAnsi" w:cstheme="minorHAnsi"/>
          <w:sz w:val="22"/>
          <w:szCs w:val="22"/>
        </w:rPr>
        <w:t>es aux articles 29 à 36 du CCAG</w:t>
      </w:r>
      <w:r w:rsidR="00B813FE" w:rsidRPr="00954F0E">
        <w:rPr>
          <w:rFonts w:asciiTheme="minorHAnsi" w:hAnsiTheme="minorHAnsi" w:cstheme="minorHAnsi"/>
          <w:sz w:val="22"/>
          <w:szCs w:val="22"/>
        </w:rPr>
        <w:t xml:space="preserve"> FCS/</w:t>
      </w:r>
      <w:r w:rsidR="0039583C" w:rsidRPr="00954F0E" w:rsidDel="0039583C">
        <w:rPr>
          <w:rFonts w:asciiTheme="minorHAnsi" w:hAnsiTheme="minorHAnsi" w:cstheme="minorHAnsi"/>
          <w:sz w:val="22"/>
          <w:szCs w:val="22"/>
        </w:rPr>
        <w:t xml:space="preserve"> </w:t>
      </w:r>
      <w:r w:rsidR="00B813FE" w:rsidRPr="00954F0E">
        <w:rPr>
          <w:rFonts w:asciiTheme="minorHAnsi" w:hAnsiTheme="minorHAnsi" w:cstheme="minorHAnsi"/>
          <w:sz w:val="22"/>
          <w:szCs w:val="22"/>
        </w:rPr>
        <w:t>/PI</w:t>
      </w:r>
      <w:r w:rsidRPr="00954F0E">
        <w:rPr>
          <w:rFonts w:asciiTheme="minorHAnsi" w:hAnsiTheme="minorHAnsi" w:cstheme="minorHAnsi"/>
          <w:sz w:val="22"/>
          <w:szCs w:val="22"/>
        </w:rPr>
        <w:t>.</w:t>
      </w:r>
    </w:p>
    <w:p w14:paraId="58C218A4" w14:textId="0294EF46" w:rsidR="00704355" w:rsidRPr="00435FC6" w:rsidRDefault="00704355" w:rsidP="00A1761D">
      <w:pPr>
        <w:spacing w:line="240" w:lineRule="auto"/>
        <w:ind w:left="567"/>
        <w:jc w:val="both"/>
        <w:rPr>
          <w:rFonts w:asciiTheme="minorHAnsi" w:hAnsiTheme="minorHAnsi" w:cstheme="minorHAnsi"/>
          <w:sz w:val="22"/>
          <w:szCs w:val="22"/>
        </w:rPr>
      </w:pPr>
    </w:p>
    <w:p w14:paraId="26AC07CE" w14:textId="3285EDFA" w:rsidR="00704355" w:rsidRPr="00A86E43" w:rsidRDefault="00912BFE" w:rsidP="00A1761D">
      <w:pPr>
        <w:spacing w:line="240" w:lineRule="auto"/>
        <w:ind w:left="567"/>
        <w:jc w:val="both"/>
        <w:rPr>
          <w:rFonts w:asciiTheme="minorHAnsi" w:hAnsiTheme="minorHAnsi" w:cstheme="minorHAnsi"/>
          <w:sz w:val="22"/>
          <w:szCs w:val="22"/>
        </w:rPr>
      </w:pPr>
      <w:r w:rsidRPr="00435FC6">
        <w:rPr>
          <w:rFonts w:asciiTheme="minorHAnsi" w:hAnsiTheme="minorHAnsi" w:cstheme="minorHAnsi"/>
          <w:sz w:val="22"/>
          <w:szCs w:val="22"/>
        </w:rPr>
        <w:t xml:space="preserve">Par dérogation à l’article </w:t>
      </w:r>
      <w:r w:rsidR="000C75D3" w:rsidRPr="00435FC6">
        <w:rPr>
          <w:rFonts w:asciiTheme="minorHAnsi" w:hAnsiTheme="minorHAnsi" w:cstheme="minorHAnsi"/>
          <w:sz w:val="22"/>
          <w:szCs w:val="22"/>
        </w:rPr>
        <w:t>[</w:t>
      </w:r>
      <w:r w:rsidRPr="00954F0E">
        <w:rPr>
          <w:rFonts w:asciiTheme="minorHAnsi" w:hAnsiTheme="minorHAnsi" w:cstheme="minorHAnsi"/>
          <w:sz w:val="22"/>
          <w:szCs w:val="22"/>
        </w:rPr>
        <w:t>40 du CCAG PI</w:t>
      </w:r>
      <w:r w:rsidR="000C75D3" w:rsidRPr="00954F0E">
        <w:rPr>
          <w:rFonts w:asciiTheme="minorHAnsi" w:hAnsiTheme="minorHAnsi" w:cstheme="minorHAnsi"/>
          <w:sz w:val="22"/>
          <w:szCs w:val="22"/>
        </w:rPr>
        <w:t xml:space="preserve">] [42 du CCAG FCS] </w:t>
      </w:r>
      <w:r w:rsidRPr="00954F0E">
        <w:rPr>
          <w:rFonts w:asciiTheme="minorHAnsi" w:hAnsiTheme="minorHAnsi" w:cstheme="minorHAnsi"/>
          <w:sz w:val="22"/>
          <w:szCs w:val="22"/>
        </w:rPr>
        <w:t>la r</w:t>
      </w:r>
      <w:r>
        <w:rPr>
          <w:rFonts w:asciiTheme="minorHAnsi" w:hAnsiTheme="minorHAnsi" w:cstheme="minorHAnsi"/>
          <w:sz w:val="22"/>
          <w:szCs w:val="22"/>
        </w:rPr>
        <w:t xml:space="preserve">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w:t>
      </w:r>
      <w:bookmarkStart w:id="78" w:name="_GoBack"/>
      <w:bookmarkEnd w:id="78"/>
      <w:r w:rsidRPr="00A86E43">
        <w:rPr>
          <w:rFonts w:asciiTheme="minorHAnsi" w:hAnsiTheme="minorHAnsi"/>
          <w:b/>
          <w:caps/>
          <w:sz w:val="24"/>
          <w:u w:val="single"/>
        </w:rPr>
        <w:t>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12692202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6" w:name="_Toc69226591"/>
      <w:r w:rsidRPr="00A86E43">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2023"/>
      <w:bookmarkEnd w:id="126"/>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8"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126922022"/>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26922025"/>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3E676" w14:textId="77777777" w:rsidR="00D133A3" w:rsidRDefault="00D133A3">
      <w:r>
        <w:separator/>
      </w:r>
    </w:p>
  </w:endnote>
  <w:endnote w:type="continuationSeparator" w:id="0">
    <w:p w14:paraId="68760B6A" w14:textId="77777777" w:rsidR="00D133A3" w:rsidRDefault="00D1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11622D" w:rsidRDefault="001162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1622D" w:rsidRDefault="0011622D"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B21776E" w:rsidR="0011622D" w:rsidRDefault="0011622D"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614D4">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614D4">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11622D" w:rsidRDefault="0011622D"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1622D" w:rsidRDefault="0011622D"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2E33A806" w:rsidR="0011622D" w:rsidRDefault="0011622D"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93BE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93BE9">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11622D" w:rsidRDefault="0011622D"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1622D" w:rsidRDefault="0011622D"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1622D" w:rsidRPr="00065565" w:rsidRDefault="0011622D"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1622D" w:rsidRDefault="0011622D">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1622D" w:rsidRPr="00EE0FDD" w:rsidRDefault="0011622D"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A772277" w:rsidR="0011622D" w:rsidRPr="00FF1F8E" w:rsidRDefault="0011622D"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C614D4">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C614D4">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72594" w14:textId="77777777" w:rsidR="00D133A3" w:rsidRDefault="00D133A3">
      <w:r>
        <w:separator/>
      </w:r>
    </w:p>
  </w:footnote>
  <w:footnote w:type="continuationSeparator" w:id="0">
    <w:p w14:paraId="265867CE" w14:textId="77777777" w:rsidR="00D133A3" w:rsidRDefault="00D133A3">
      <w:r>
        <w:continuationSeparator/>
      </w:r>
    </w:p>
  </w:footnote>
  <w:footnote w:id="1">
    <w:p w14:paraId="3C25A372" w14:textId="77777777" w:rsidR="0011622D" w:rsidRPr="005E2563" w:rsidRDefault="0011622D"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11622D" w:rsidRPr="00A86E43" w:rsidRDefault="0011622D"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11622D" w:rsidRPr="00B21564" w:rsidRDefault="0011622D"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1622D" w:rsidRPr="00A86E43" w:rsidRDefault="0011622D"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1622D" w:rsidRDefault="0011622D"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11622D" w:rsidRDefault="001162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1622D" w:rsidRPr="00707B69" w:rsidRDefault="0011622D"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1622D" w:rsidRPr="00AC48DD" w:rsidRDefault="0011622D"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1622D" w:rsidRDefault="0011622D"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1622D" w:rsidRPr="00AC48DD" w:rsidRDefault="0011622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1622D" w:rsidRDefault="0011622D">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1622D" w:rsidRDefault="0011622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1622D" w:rsidRPr="00707B69" w:rsidRDefault="0011622D"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1622D" w:rsidRPr="00AC48DD" w:rsidRDefault="0011622D"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1622D" w:rsidRDefault="0011622D"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1622D" w:rsidRPr="00AC48DD" w:rsidRDefault="0011622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1622D" w:rsidRPr="00707B69" w:rsidRDefault="0011622D"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1622D" w:rsidRPr="00AC48DD" w:rsidRDefault="0011622D"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1622D" w:rsidRDefault="0011622D"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1622D" w:rsidRPr="00996FEA" w:rsidRDefault="0011622D"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5FC7B7F"/>
    <w:multiLevelType w:val="multilevel"/>
    <w:tmpl w:val="F2A6654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7"/>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2"/>
  </w:num>
  <w:num w:numId="17">
    <w:abstractNumId w:val="55"/>
  </w:num>
  <w:num w:numId="18">
    <w:abstractNumId w:val="0"/>
    <w:lvlOverride w:ilvl="0">
      <w:startOverride w:val="1"/>
    </w:lvlOverride>
  </w:num>
  <w:num w:numId="19">
    <w:abstractNumId w:val="34"/>
  </w:num>
  <w:num w:numId="20">
    <w:abstractNumId w:val="1"/>
  </w:num>
  <w:num w:numId="21">
    <w:abstractNumId w:val="57"/>
  </w:num>
  <w:num w:numId="22">
    <w:abstractNumId w:val="56"/>
  </w:num>
  <w:num w:numId="23">
    <w:abstractNumId w:val="35"/>
  </w:num>
  <w:num w:numId="24">
    <w:abstractNumId w:val="44"/>
  </w:num>
  <w:num w:numId="25">
    <w:abstractNumId w:val="16"/>
  </w:num>
  <w:num w:numId="26">
    <w:abstractNumId w:val="33"/>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8"/>
  </w:num>
  <w:num w:numId="38">
    <w:abstractNumId w:val="4"/>
  </w:num>
  <w:num w:numId="39">
    <w:abstractNumId w:val="53"/>
  </w:num>
  <w:num w:numId="40">
    <w:abstractNumId w:val="51"/>
  </w:num>
  <w:num w:numId="41">
    <w:abstractNumId w:val="48"/>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2"/>
  </w:num>
  <w:num w:numId="63">
    <w:abstractNumId w:val="5"/>
  </w:num>
  <w:num w:numId="64">
    <w:abstractNumId w:val="57"/>
  </w:num>
  <w:num w:numId="65">
    <w:abstractNumId w:val="57"/>
  </w:num>
  <w:num w:numId="66">
    <w:abstractNumId w:val="43"/>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22D"/>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583C"/>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2BE7"/>
    <w:rsid w:val="0043352D"/>
    <w:rsid w:val="00435FC6"/>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D78A6"/>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34D"/>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3BE9"/>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4F0E"/>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1CBA"/>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14D4"/>
    <w:rsid w:val="00C64382"/>
    <w:rsid w:val="00C650D5"/>
    <w:rsid w:val="00C6688F"/>
    <w:rsid w:val="00C66F56"/>
    <w:rsid w:val="00C67075"/>
    <w:rsid w:val="00C6776C"/>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3679"/>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33A3"/>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520"/>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styleId="TableauGrille1Clair">
    <w:name w:val="Grid Table 1 Light"/>
    <w:basedOn w:val="TableauNormal"/>
    <w:uiPriority w:val="99"/>
    <w:rsid w:val="00432BE7"/>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14567238">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723F5-EA96-489E-A41F-30BB65E8F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22</Pages>
  <Words>6932</Words>
  <Characters>38129</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44972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Thioro SARR</cp:lastModifiedBy>
  <cp:revision>2</cp:revision>
  <cp:lastPrinted>2014-11-19T14:39:00Z</cp:lastPrinted>
  <dcterms:created xsi:type="dcterms:W3CDTF">2025-07-11T13:11:00Z</dcterms:created>
  <dcterms:modified xsi:type="dcterms:W3CDTF">2025-07-11T13:11:00Z</dcterms:modified>
</cp:coreProperties>
</file>